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84C45" w14:textId="77777777" w:rsidR="00DD10F2" w:rsidRPr="0093320B" w:rsidRDefault="00DD10F2" w:rsidP="00DD10F2">
      <w:pPr>
        <w:spacing w:after="120" w:line="240" w:lineRule="auto"/>
        <w:jc w:val="center"/>
        <w:rPr>
          <w:rFonts w:ascii="Times New Roman" w:hAnsi="Times New Roman"/>
          <w:b/>
          <w:sz w:val="24"/>
          <w:szCs w:val="24"/>
        </w:rPr>
      </w:pPr>
      <w:bookmarkStart w:id="0" w:name="_GoBack"/>
      <w:bookmarkEnd w:id="0"/>
      <w:r w:rsidRPr="0093320B">
        <w:rPr>
          <w:rFonts w:ascii="Times New Roman" w:hAnsi="Times New Roman"/>
          <w:b/>
          <w:sz w:val="24"/>
          <w:szCs w:val="24"/>
        </w:rPr>
        <w:t>Adatkezelési tájékoztató</w:t>
      </w:r>
    </w:p>
    <w:p w14:paraId="4B884C46" w14:textId="77777777" w:rsidR="00DD10F2" w:rsidRPr="0093320B" w:rsidRDefault="00DD10F2" w:rsidP="00DD10F2">
      <w:pPr>
        <w:contextualSpacing/>
        <w:jc w:val="center"/>
        <w:rPr>
          <w:rFonts w:ascii="Times New Roman" w:hAnsi="Times New Roman"/>
          <w:b/>
          <w:sz w:val="24"/>
          <w:szCs w:val="24"/>
        </w:rPr>
      </w:pPr>
      <w:proofErr w:type="gramStart"/>
      <w:r w:rsidRPr="0093320B">
        <w:rPr>
          <w:rFonts w:ascii="Times New Roman" w:hAnsi="Times New Roman"/>
          <w:b/>
          <w:sz w:val="24"/>
          <w:szCs w:val="24"/>
        </w:rPr>
        <w:t>a</w:t>
      </w:r>
      <w:proofErr w:type="gramEnd"/>
      <w:r w:rsidRPr="0093320B">
        <w:rPr>
          <w:rFonts w:ascii="Times New Roman" w:hAnsi="Times New Roman"/>
          <w:b/>
          <w:sz w:val="24"/>
          <w:szCs w:val="24"/>
        </w:rPr>
        <w:t xml:space="preserve"> szervezett oktatásokkal, képzésekkel, vizsgákon történő részvétellel kapcsolatban </w:t>
      </w:r>
    </w:p>
    <w:p w14:paraId="4B884C47" w14:textId="77777777" w:rsidR="00DD10F2" w:rsidRPr="0093320B" w:rsidRDefault="00DD10F2" w:rsidP="00DD10F2">
      <w:pPr>
        <w:contextualSpacing/>
        <w:jc w:val="center"/>
        <w:rPr>
          <w:rFonts w:ascii="Times New Roman" w:hAnsi="Times New Roman"/>
          <w:sz w:val="24"/>
          <w:szCs w:val="24"/>
        </w:rPr>
      </w:pPr>
    </w:p>
    <w:p w14:paraId="4B884C48" w14:textId="77777777" w:rsidR="00DD10F2" w:rsidRPr="0093320B" w:rsidRDefault="00DD10F2" w:rsidP="00DD10F2">
      <w:pPr>
        <w:ind w:left="357" w:hanging="357"/>
        <w:contextualSpacing/>
        <w:jc w:val="both"/>
        <w:outlineLvl w:val="0"/>
        <w:rPr>
          <w:rFonts w:ascii="Times New Roman" w:hAnsi="Times New Roman"/>
          <w:b/>
          <w:sz w:val="24"/>
          <w:szCs w:val="24"/>
        </w:rPr>
      </w:pPr>
      <w:r w:rsidRPr="0093320B">
        <w:rPr>
          <w:rFonts w:ascii="Times New Roman" w:hAnsi="Times New Roman"/>
          <w:b/>
          <w:sz w:val="24"/>
          <w:szCs w:val="24"/>
        </w:rPr>
        <w:t>1. Az adatkezelő megnevezése:</w:t>
      </w:r>
    </w:p>
    <w:p w14:paraId="4B884C49"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Név:</w:t>
      </w:r>
      <w:r w:rsidRPr="0093320B">
        <w:rPr>
          <w:rFonts w:ascii="Times New Roman" w:eastAsia="Times New Roman" w:hAnsi="Times New Roman"/>
          <w:sz w:val="24"/>
          <w:szCs w:val="24"/>
          <w:lang w:eastAsia="hu-HU"/>
        </w:rPr>
        <w:tab/>
      </w:r>
      <w:r w:rsidRPr="0093320B">
        <w:rPr>
          <w:rFonts w:ascii="Times New Roman" w:eastAsia="Times New Roman" w:hAnsi="Times New Roman"/>
          <w:b/>
          <w:sz w:val="24"/>
          <w:szCs w:val="24"/>
          <w:lang w:eastAsia="hu-HU"/>
        </w:rPr>
        <w:t>MÁV Magyar Államvasutak Zártkörűen Működő Részvénytársaság</w:t>
      </w:r>
    </w:p>
    <w:p w14:paraId="4B884C4A" w14:textId="77777777" w:rsidR="00DD10F2" w:rsidRPr="0093320B" w:rsidRDefault="00DD10F2" w:rsidP="00DD10F2">
      <w:pPr>
        <w:tabs>
          <w:tab w:val="left" w:pos="3828"/>
        </w:tabs>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Székhely:</w:t>
      </w:r>
      <w:r w:rsidRPr="0093320B">
        <w:rPr>
          <w:rFonts w:ascii="Times New Roman" w:eastAsia="Times New Roman" w:hAnsi="Times New Roman"/>
          <w:sz w:val="24"/>
          <w:szCs w:val="24"/>
          <w:lang w:eastAsia="hu-HU"/>
        </w:rPr>
        <w:tab/>
        <w:t>1087 Budapest, Könyves Kálmán krt. 54-60.</w:t>
      </w:r>
    </w:p>
    <w:p w14:paraId="4B884C4B" w14:textId="77777777" w:rsidR="00DD10F2" w:rsidRPr="0093320B" w:rsidRDefault="00DD10F2" w:rsidP="00DD10F2">
      <w:pPr>
        <w:tabs>
          <w:tab w:val="left" w:pos="3828"/>
        </w:tabs>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Cégjegyzékszám:</w:t>
      </w:r>
      <w:r w:rsidRPr="0093320B">
        <w:rPr>
          <w:rFonts w:ascii="Times New Roman" w:eastAsia="Times New Roman" w:hAnsi="Times New Roman"/>
          <w:sz w:val="24"/>
          <w:szCs w:val="24"/>
          <w:lang w:eastAsia="hu-HU"/>
        </w:rPr>
        <w:tab/>
        <w:t>Cg. 01-10-042272</w:t>
      </w:r>
    </w:p>
    <w:p w14:paraId="4B884C4C" w14:textId="77777777" w:rsidR="00DD10F2" w:rsidRPr="0093320B" w:rsidRDefault="00DD10F2" w:rsidP="00DD10F2">
      <w:pPr>
        <w:tabs>
          <w:tab w:val="left" w:pos="3828"/>
        </w:tabs>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 xml:space="preserve">A bejegyző bíróság megnevezése: </w:t>
      </w:r>
      <w:r w:rsidRPr="0093320B">
        <w:rPr>
          <w:rFonts w:ascii="Times New Roman" w:eastAsia="Times New Roman" w:hAnsi="Times New Roman"/>
          <w:sz w:val="24"/>
          <w:szCs w:val="24"/>
          <w:lang w:eastAsia="hu-HU"/>
        </w:rPr>
        <w:tab/>
        <w:t>Fővárosi Törvényszék Cégbírósága</w:t>
      </w:r>
    </w:p>
    <w:p w14:paraId="4B884C4D" w14:textId="77777777" w:rsidR="00DD10F2" w:rsidRPr="0093320B" w:rsidRDefault="00DD10F2" w:rsidP="00DD10F2">
      <w:pPr>
        <w:tabs>
          <w:tab w:val="left" w:pos="3828"/>
        </w:tabs>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 xml:space="preserve">Adószám: </w:t>
      </w:r>
      <w:r w:rsidRPr="0093320B">
        <w:rPr>
          <w:rFonts w:ascii="Times New Roman" w:eastAsia="Times New Roman" w:hAnsi="Times New Roman"/>
          <w:sz w:val="24"/>
          <w:szCs w:val="24"/>
          <w:lang w:eastAsia="hu-HU"/>
        </w:rPr>
        <w:tab/>
        <w:t>10856417-2-44</w:t>
      </w:r>
    </w:p>
    <w:p w14:paraId="4B884C4E" w14:textId="77777777" w:rsidR="00DD10F2" w:rsidRPr="0099584C" w:rsidRDefault="00DD10F2" w:rsidP="00DD10F2">
      <w:pPr>
        <w:tabs>
          <w:tab w:val="left" w:pos="3828"/>
        </w:tabs>
        <w:spacing w:after="0"/>
        <w:jc w:val="both"/>
        <w:rPr>
          <w:rStyle w:val="Hiperhivatkozs"/>
          <w:rFonts w:ascii="Times New Roman" w:hAnsi="Times New Roman"/>
          <w:sz w:val="24"/>
          <w:szCs w:val="24"/>
        </w:rPr>
      </w:pPr>
      <w:r w:rsidRPr="0093320B">
        <w:rPr>
          <w:rFonts w:ascii="Times New Roman" w:hAnsi="Times New Roman"/>
          <w:sz w:val="24"/>
          <w:szCs w:val="24"/>
        </w:rPr>
        <w:t>E-mail cím:</w:t>
      </w:r>
      <w:r w:rsidRPr="0093320B">
        <w:rPr>
          <w:rFonts w:ascii="Times New Roman" w:hAnsi="Times New Roman"/>
          <w:sz w:val="24"/>
          <w:szCs w:val="24"/>
        </w:rPr>
        <w:tab/>
      </w:r>
      <w:r w:rsidRPr="0099584C">
        <w:rPr>
          <w:rFonts w:ascii="Times New Roman" w:hAnsi="Times New Roman"/>
          <w:sz w:val="24"/>
          <w:szCs w:val="24"/>
        </w:rPr>
        <w:t xml:space="preserve"> </w:t>
      </w:r>
      <w:r w:rsidRPr="0099584C">
        <w:rPr>
          <w:rStyle w:val="Hiperhivatkozs"/>
          <w:rFonts w:ascii="Times New Roman" w:hAnsi="Times New Roman"/>
          <w:sz w:val="24"/>
          <w:szCs w:val="24"/>
        </w:rPr>
        <w:t>vasutszakmaikepzes@mav.hu</w:t>
      </w:r>
    </w:p>
    <w:p w14:paraId="4B884C4F" w14:textId="77777777" w:rsidR="00DD10F2" w:rsidRPr="0093320B" w:rsidRDefault="00DD10F2" w:rsidP="00DD10F2">
      <w:pPr>
        <w:tabs>
          <w:tab w:val="left" w:pos="3119"/>
        </w:tabs>
        <w:spacing w:after="0" w:line="240" w:lineRule="auto"/>
        <w:ind w:left="3119" w:hanging="3119"/>
        <w:rPr>
          <w:rFonts w:ascii="Times New Roman" w:hAnsi="Times New Roman"/>
          <w:sz w:val="24"/>
          <w:szCs w:val="24"/>
          <w:lang w:eastAsia="hu-HU"/>
        </w:rPr>
      </w:pPr>
    </w:p>
    <w:p w14:paraId="4B884C50" w14:textId="77777777" w:rsidR="00DD10F2" w:rsidRPr="0093320B" w:rsidRDefault="00DD10F2" w:rsidP="00DD10F2">
      <w:pPr>
        <w:tabs>
          <w:tab w:val="left" w:pos="3119"/>
          <w:tab w:val="left" w:pos="3828"/>
        </w:tabs>
        <w:spacing w:after="0" w:line="240" w:lineRule="auto"/>
        <w:ind w:left="3540" w:hanging="3540"/>
        <w:rPr>
          <w:rFonts w:ascii="Times New Roman" w:hAnsi="Times New Roman"/>
          <w:sz w:val="24"/>
          <w:szCs w:val="24"/>
          <w:lang w:eastAsia="hu-HU"/>
        </w:rPr>
      </w:pPr>
      <w:r w:rsidRPr="0093320B">
        <w:rPr>
          <w:rFonts w:ascii="Times New Roman" w:hAnsi="Times New Roman"/>
          <w:sz w:val="24"/>
          <w:szCs w:val="24"/>
          <w:lang w:eastAsia="hu-HU"/>
        </w:rPr>
        <w:t xml:space="preserve">Név: </w:t>
      </w:r>
      <w:r w:rsidRPr="0093320B">
        <w:rPr>
          <w:rFonts w:ascii="Times New Roman" w:hAnsi="Times New Roman"/>
          <w:sz w:val="24"/>
          <w:szCs w:val="24"/>
          <w:lang w:eastAsia="hu-HU"/>
        </w:rPr>
        <w:tab/>
      </w:r>
      <w:r w:rsidRPr="0093320B">
        <w:rPr>
          <w:rFonts w:ascii="Times New Roman" w:hAnsi="Times New Roman"/>
          <w:sz w:val="24"/>
          <w:szCs w:val="24"/>
          <w:lang w:eastAsia="hu-HU"/>
        </w:rPr>
        <w:tab/>
        <w:t>MÁV Szolgáltató Központ Zártkörűen Működő Részvénytársaság (a továbbiakban: MÁV SZK)</w:t>
      </w:r>
    </w:p>
    <w:p w14:paraId="4B884C51"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Székhely:</w:t>
      </w:r>
      <w:r w:rsidRPr="0093320B">
        <w:rPr>
          <w:rFonts w:ascii="Times New Roman" w:hAnsi="Times New Roman"/>
          <w:sz w:val="24"/>
          <w:szCs w:val="24"/>
          <w:lang w:eastAsia="hu-HU"/>
        </w:rPr>
        <w:tab/>
      </w:r>
      <w:r w:rsidRPr="0093320B">
        <w:rPr>
          <w:rFonts w:ascii="Times New Roman" w:hAnsi="Times New Roman"/>
          <w:sz w:val="24"/>
          <w:szCs w:val="24"/>
          <w:lang w:eastAsia="hu-HU"/>
        </w:rPr>
        <w:tab/>
        <w:t>1087 Budapest, Könyves Kálmán körút 54-60.</w:t>
      </w:r>
    </w:p>
    <w:p w14:paraId="4B884C52" w14:textId="77777777" w:rsidR="00DD10F2" w:rsidRPr="0093320B" w:rsidRDefault="00DD10F2" w:rsidP="00DD10F2">
      <w:pPr>
        <w:tabs>
          <w:tab w:val="left" w:pos="3119"/>
          <w:tab w:val="left" w:pos="3544"/>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 xml:space="preserve">Cégjegyzékszám: </w:t>
      </w:r>
      <w:r w:rsidRPr="0093320B">
        <w:rPr>
          <w:rFonts w:ascii="Times New Roman" w:hAnsi="Times New Roman"/>
          <w:sz w:val="24"/>
          <w:szCs w:val="24"/>
          <w:lang w:eastAsia="hu-HU"/>
        </w:rPr>
        <w:tab/>
      </w:r>
      <w:r w:rsidRPr="0093320B">
        <w:rPr>
          <w:rFonts w:ascii="Times New Roman" w:hAnsi="Times New Roman"/>
          <w:sz w:val="24"/>
          <w:szCs w:val="24"/>
          <w:lang w:eastAsia="hu-HU"/>
        </w:rPr>
        <w:tab/>
        <w:t>Cg. 01-10-045838</w:t>
      </w:r>
    </w:p>
    <w:p w14:paraId="4B884C53" w14:textId="77777777" w:rsidR="00DD10F2" w:rsidRPr="0093320B" w:rsidRDefault="00DD10F2" w:rsidP="00DD10F2">
      <w:pPr>
        <w:tabs>
          <w:tab w:val="left" w:pos="3119"/>
          <w:tab w:val="left" w:pos="3544"/>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A bejegyző bíróság:</w:t>
      </w:r>
      <w:r w:rsidRPr="0093320B">
        <w:rPr>
          <w:rFonts w:ascii="Times New Roman" w:hAnsi="Times New Roman"/>
          <w:sz w:val="24"/>
          <w:szCs w:val="24"/>
          <w:lang w:eastAsia="hu-HU"/>
        </w:rPr>
        <w:tab/>
      </w:r>
      <w:r w:rsidRPr="0093320B">
        <w:rPr>
          <w:rFonts w:ascii="Times New Roman" w:hAnsi="Times New Roman"/>
          <w:sz w:val="24"/>
          <w:szCs w:val="24"/>
          <w:lang w:eastAsia="hu-HU"/>
        </w:rPr>
        <w:tab/>
        <w:t>Fővárosi Törvényszék Cégbírósága</w:t>
      </w:r>
    </w:p>
    <w:p w14:paraId="4B884C54" w14:textId="77777777" w:rsidR="00DD10F2" w:rsidRPr="0093320B" w:rsidRDefault="00DD10F2" w:rsidP="00DD10F2">
      <w:pPr>
        <w:tabs>
          <w:tab w:val="left" w:pos="3119"/>
          <w:tab w:val="left" w:pos="3544"/>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Adószám:</w:t>
      </w:r>
      <w:r w:rsidRPr="0093320B">
        <w:rPr>
          <w:rFonts w:ascii="Times New Roman" w:hAnsi="Times New Roman"/>
          <w:sz w:val="24"/>
          <w:szCs w:val="24"/>
          <w:lang w:eastAsia="hu-HU"/>
        </w:rPr>
        <w:tab/>
      </w:r>
      <w:r w:rsidRPr="0093320B">
        <w:rPr>
          <w:rFonts w:ascii="Times New Roman" w:hAnsi="Times New Roman"/>
          <w:sz w:val="24"/>
          <w:szCs w:val="24"/>
          <w:lang w:eastAsia="hu-HU"/>
        </w:rPr>
        <w:tab/>
        <w:t>14130179-2-44</w:t>
      </w:r>
    </w:p>
    <w:p w14:paraId="4B884C55" w14:textId="77777777" w:rsidR="00DD10F2" w:rsidRPr="0093320B" w:rsidRDefault="00DD10F2" w:rsidP="00DD10F2">
      <w:pPr>
        <w:tabs>
          <w:tab w:val="left" w:pos="3119"/>
          <w:tab w:val="left" w:pos="3544"/>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E-mail:</w:t>
      </w:r>
      <w:r w:rsidRPr="0093320B">
        <w:rPr>
          <w:rFonts w:ascii="Times New Roman" w:hAnsi="Times New Roman"/>
          <w:sz w:val="24"/>
          <w:szCs w:val="24"/>
          <w:lang w:eastAsia="hu-HU"/>
        </w:rPr>
        <w:tab/>
      </w:r>
      <w:r w:rsidRPr="0093320B">
        <w:rPr>
          <w:rFonts w:ascii="Times New Roman" w:hAnsi="Times New Roman"/>
          <w:sz w:val="24"/>
          <w:szCs w:val="24"/>
          <w:lang w:eastAsia="hu-HU"/>
        </w:rPr>
        <w:tab/>
      </w:r>
      <w:r>
        <w:rPr>
          <w:rFonts w:ascii="Times New Roman" w:hAnsi="Times New Roman"/>
          <w:sz w:val="24"/>
          <w:szCs w:val="24"/>
          <w:lang w:eastAsia="hu-HU"/>
        </w:rPr>
        <w:t>helpdesk</w:t>
      </w:r>
      <w:r w:rsidRPr="0093320B">
        <w:rPr>
          <w:rFonts w:ascii="Times New Roman" w:hAnsi="Times New Roman"/>
          <w:sz w:val="24"/>
          <w:szCs w:val="24"/>
          <w:lang w:eastAsia="hu-HU"/>
        </w:rPr>
        <w:t>@mav-szk.hu</w:t>
      </w:r>
    </w:p>
    <w:p w14:paraId="4B884C56" w14:textId="77777777" w:rsidR="00DD10F2" w:rsidRPr="0093320B" w:rsidRDefault="00DD10F2" w:rsidP="00DD10F2">
      <w:pPr>
        <w:tabs>
          <w:tab w:val="left" w:pos="3828"/>
        </w:tabs>
        <w:spacing w:after="0"/>
        <w:jc w:val="both"/>
        <w:rPr>
          <w:rFonts w:ascii="Times New Roman" w:hAnsi="Times New Roman"/>
          <w:sz w:val="24"/>
          <w:szCs w:val="24"/>
        </w:rPr>
      </w:pPr>
    </w:p>
    <w:p w14:paraId="4B884C57" w14:textId="77777777" w:rsidR="00DD10F2" w:rsidRPr="0093320B" w:rsidRDefault="00DD10F2" w:rsidP="00DD10F2">
      <w:pPr>
        <w:spacing w:after="0"/>
        <w:jc w:val="both"/>
        <w:rPr>
          <w:rFonts w:ascii="Times New Roman" w:hAnsi="Times New Roman"/>
          <w:b/>
          <w:sz w:val="24"/>
          <w:szCs w:val="24"/>
        </w:rPr>
      </w:pPr>
    </w:p>
    <w:p w14:paraId="4B884C58" w14:textId="77777777" w:rsidR="00DD10F2" w:rsidRPr="0093320B" w:rsidRDefault="00DD10F2" w:rsidP="00DD10F2">
      <w:pPr>
        <w:ind w:left="357" w:hanging="357"/>
        <w:contextualSpacing/>
        <w:jc w:val="both"/>
        <w:outlineLvl w:val="0"/>
        <w:rPr>
          <w:rFonts w:ascii="Times New Roman" w:hAnsi="Times New Roman"/>
          <w:b/>
          <w:sz w:val="24"/>
          <w:szCs w:val="24"/>
        </w:rPr>
      </w:pPr>
      <w:r w:rsidRPr="0093320B">
        <w:rPr>
          <w:rFonts w:ascii="Times New Roman" w:hAnsi="Times New Roman"/>
          <w:b/>
          <w:sz w:val="24"/>
          <w:szCs w:val="24"/>
        </w:rPr>
        <w:t>2. Az adatkezelés célja, jogalapja, módja, kezelt adatok köre és a tárolás időtartama:</w:t>
      </w:r>
    </w:p>
    <w:p w14:paraId="4B884C59" w14:textId="77777777" w:rsidR="00DD10F2" w:rsidRPr="0093320B" w:rsidRDefault="00DD10F2" w:rsidP="00DD10F2">
      <w:pPr>
        <w:ind w:left="357" w:hanging="357"/>
        <w:contextualSpacing/>
        <w:jc w:val="both"/>
        <w:outlineLvl w:val="0"/>
        <w:rPr>
          <w:rFonts w:ascii="Times New Roman" w:hAnsi="Times New Roman"/>
          <w:b/>
          <w:sz w:val="24"/>
          <w:szCs w:val="24"/>
        </w:rPr>
      </w:pPr>
    </w:p>
    <w:p w14:paraId="4B884C5A"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b/>
          <w:sz w:val="24"/>
          <w:szCs w:val="24"/>
        </w:rPr>
        <w:t xml:space="preserve">Az adatkezelés célja: </w:t>
      </w:r>
      <w:r w:rsidRPr="0093320B">
        <w:rPr>
          <w:rFonts w:ascii="Times New Roman" w:hAnsi="Times New Roman"/>
          <w:sz w:val="24"/>
          <w:szCs w:val="24"/>
        </w:rPr>
        <w:t xml:space="preserve">a szükséges </w:t>
      </w:r>
      <w:proofErr w:type="gramStart"/>
      <w:r w:rsidRPr="0093320B">
        <w:rPr>
          <w:rFonts w:ascii="Times New Roman" w:hAnsi="Times New Roman"/>
          <w:sz w:val="24"/>
          <w:szCs w:val="24"/>
        </w:rPr>
        <w:t>kompetenciák</w:t>
      </w:r>
      <w:proofErr w:type="gramEnd"/>
      <w:r w:rsidRPr="0093320B">
        <w:rPr>
          <w:rFonts w:ascii="Times New Roman" w:hAnsi="Times New Roman"/>
          <w:sz w:val="24"/>
          <w:szCs w:val="24"/>
        </w:rPr>
        <w:t xml:space="preserve"> és készségek megtartása érdekében szervezett eseti és időszakos oktatásokon, képzéseken és vizsgákon történő részvétel biztosítása.</w:t>
      </w:r>
    </w:p>
    <w:p w14:paraId="4B884C5B" w14:textId="77777777" w:rsidR="00DD10F2" w:rsidRPr="0093320B" w:rsidRDefault="00DD10F2" w:rsidP="00DD10F2">
      <w:pPr>
        <w:spacing w:after="0" w:line="240" w:lineRule="auto"/>
        <w:jc w:val="both"/>
        <w:rPr>
          <w:rFonts w:ascii="Times New Roman" w:hAnsi="Times New Roman"/>
          <w:b/>
          <w:sz w:val="24"/>
          <w:szCs w:val="24"/>
        </w:rPr>
      </w:pPr>
    </w:p>
    <w:tbl>
      <w:tblPr>
        <w:tblStyle w:val="Rcsostblzat"/>
        <w:tblW w:w="0" w:type="auto"/>
        <w:tblLook w:val="04A0" w:firstRow="1" w:lastRow="0" w:firstColumn="1" w:lastColumn="0" w:noHBand="0" w:noVBand="1"/>
      </w:tblPr>
      <w:tblGrid>
        <w:gridCol w:w="4301"/>
        <w:gridCol w:w="4761"/>
      </w:tblGrid>
      <w:tr w:rsidR="00DD10F2" w:rsidRPr="0093320B" w14:paraId="4B884C5E" w14:textId="77777777" w:rsidTr="00982021">
        <w:tc>
          <w:tcPr>
            <w:tcW w:w="4361" w:type="dxa"/>
            <w:shd w:val="clear" w:color="auto" w:fill="365F91" w:themeFill="accent1" w:themeFillShade="BF"/>
          </w:tcPr>
          <w:p w14:paraId="4B884C5C" w14:textId="77777777" w:rsidR="00DD10F2" w:rsidRPr="0093320B" w:rsidRDefault="00DD10F2" w:rsidP="00982021">
            <w:pPr>
              <w:jc w:val="center"/>
              <w:rPr>
                <w:rFonts w:ascii="Times New Roman" w:hAnsi="Times New Roman"/>
                <w:b/>
                <w:color w:val="FFFFFF" w:themeColor="background1"/>
                <w:sz w:val="24"/>
                <w:szCs w:val="24"/>
              </w:rPr>
            </w:pPr>
            <w:r w:rsidRPr="0093320B">
              <w:rPr>
                <w:rFonts w:ascii="Times New Roman" w:hAnsi="Times New Roman"/>
                <w:b/>
                <w:color w:val="FFFFFF" w:themeColor="background1"/>
                <w:sz w:val="24"/>
                <w:szCs w:val="24"/>
              </w:rPr>
              <w:t>cél</w:t>
            </w:r>
          </w:p>
        </w:tc>
        <w:tc>
          <w:tcPr>
            <w:tcW w:w="4819" w:type="dxa"/>
            <w:shd w:val="clear" w:color="auto" w:fill="365F91" w:themeFill="accent1" w:themeFillShade="BF"/>
          </w:tcPr>
          <w:p w14:paraId="4B884C5D" w14:textId="77777777" w:rsidR="00DD10F2" w:rsidRPr="0093320B" w:rsidRDefault="00DD10F2" w:rsidP="00982021">
            <w:pPr>
              <w:jc w:val="center"/>
              <w:rPr>
                <w:rFonts w:ascii="Times New Roman" w:hAnsi="Times New Roman"/>
                <w:b/>
                <w:color w:val="FFFFFF" w:themeColor="background1"/>
                <w:sz w:val="24"/>
                <w:szCs w:val="24"/>
              </w:rPr>
            </w:pPr>
            <w:r w:rsidRPr="0093320B">
              <w:rPr>
                <w:rFonts w:ascii="Times New Roman" w:hAnsi="Times New Roman"/>
                <w:b/>
                <w:color w:val="FFFFFF" w:themeColor="background1"/>
                <w:sz w:val="24"/>
                <w:szCs w:val="24"/>
              </w:rPr>
              <w:t>jogalap</w:t>
            </w:r>
          </w:p>
        </w:tc>
      </w:tr>
      <w:tr w:rsidR="00DD10F2" w:rsidRPr="0093320B" w14:paraId="4B884C61" w14:textId="77777777" w:rsidTr="00982021">
        <w:tc>
          <w:tcPr>
            <w:tcW w:w="4361" w:type="dxa"/>
            <w:vAlign w:val="center"/>
          </w:tcPr>
          <w:p w14:paraId="4B884C5F" w14:textId="77777777" w:rsidR="00DD10F2" w:rsidRPr="0093320B" w:rsidRDefault="00DD10F2" w:rsidP="00982021">
            <w:pPr>
              <w:rPr>
                <w:rFonts w:ascii="Times New Roman" w:hAnsi="Times New Roman"/>
                <w:b/>
                <w:sz w:val="24"/>
                <w:szCs w:val="24"/>
              </w:rPr>
            </w:pPr>
            <w:r w:rsidRPr="0093320B">
              <w:rPr>
                <w:rFonts w:ascii="Times New Roman" w:hAnsi="Times New Roman"/>
                <w:b/>
                <w:sz w:val="24"/>
                <w:szCs w:val="24"/>
              </w:rPr>
              <w:t>tanulmányi szerződés teljesítése</w:t>
            </w:r>
          </w:p>
        </w:tc>
        <w:tc>
          <w:tcPr>
            <w:tcW w:w="4819" w:type="dxa"/>
            <w:vAlign w:val="center"/>
          </w:tcPr>
          <w:p w14:paraId="4B884C60" w14:textId="77777777" w:rsidR="00DD10F2" w:rsidRPr="0093320B" w:rsidRDefault="00DD10F2" w:rsidP="00982021">
            <w:pPr>
              <w:rPr>
                <w:rFonts w:ascii="Times New Roman" w:hAnsi="Times New Roman"/>
                <w:b/>
                <w:sz w:val="24"/>
                <w:szCs w:val="24"/>
              </w:rPr>
            </w:pPr>
            <w:r w:rsidRPr="0093320B">
              <w:rPr>
                <w:rFonts w:ascii="Times New Roman" w:hAnsi="Times New Roman"/>
                <w:b/>
                <w:sz w:val="24"/>
                <w:szCs w:val="24"/>
              </w:rPr>
              <w:t>szerződéses kötelezettség</w:t>
            </w:r>
            <w:r w:rsidRPr="0093320B">
              <w:rPr>
                <w:rFonts w:ascii="Times New Roman" w:hAnsi="Times New Roman"/>
                <w:sz w:val="24"/>
                <w:szCs w:val="24"/>
              </w:rPr>
              <w:t xml:space="preserve"> </w:t>
            </w:r>
            <w:r w:rsidRPr="0093320B">
              <w:rPr>
                <w:rFonts w:ascii="Times New Roman" w:hAnsi="Times New Roman"/>
                <w:b/>
                <w:sz w:val="24"/>
                <w:szCs w:val="24"/>
              </w:rPr>
              <w:t>teljesítése</w:t>
            </w:r>
            <w:r w:rsidRPr="0093320B">
              <w:rPr>
                <w:rFonts w:ascii="Times New Roman" w:hAnsi="Times New Roman"/>
                <w:sz w:val="24"/>
                <w:szCs w:val="24"/>
              </w:rPr>
              <w:t xml:space="preserve"> </w:t>
            </w:r>
            <w:r w:rsidRPr="0093320B">
              <w:rPr>
                <w:rFonts w:ascii="Times New Roman" w:hAnsi="Times New Roman"/>
                <w:sz w:val="24"/>
                <w:szCs w:val="24"/>
              </w:rPr>
              <w:br/>
              <w:t>a GDPR 6. cikk (1) bekezdés b) pontja szerint</w:t>
            </w:r>
          </w:p>
        </w:tc>
      </w:tr>
      <w:tr w:rsidR="00DD10F2" w:rsidRPr="0093320B" w14:paraId="4B884C64" w14:textId="77777777" w:rsidTr="00982021">
        <w:tc>
          <w:tcPr>
            <w:tcW w:w="4361" w:type="dxa"/>
            <w:vAlign w:val="center"/>
          </w:tcPr>
          <w:p w14:paraId="4B884C62" w14:textId="77777777" w:rsidR="00DD10F2" w:rsidRPr="0093320B" w:rsidRDefault="00DD10F2" w:rsidP="00982021">
            <w:pPr>
              <w:rPr>
                <w:rFonts w:ascii="Times New Roman" w:hAnsi="Times New Roman"/>
                <w:b/>
                <w:sz w:val="24"/>
                <w:szCs w:val="24"/>
              </w:rPr>
            </w:pPr>
            <w:r w:rsidRPr="0093320B">
              <w:rPr>
                <w:rFonts w:ascii="Times New Roman" w:hAnsi="Times New Roman"/>
                <w:b/>
                <w:sz w:val="24"/>
                <w:szCs w:val="24"/>
              </w:rPr>
              <w:t>a feladatkör bővíthetősége, a munka</w:t>
            </w:r>
            <w:r w:rsidRPr="0093320B">
              <w:rPr>
                <w:rFonts w:ascii="Times New Roman" w:hAnsi="Times New Roman"/>
                <w:b/>
                <w:sz w:val="24"/>
                <w:szCs w:val="24"/>
              </w:rPr>
              <w:softHyphen/>
              <w:t xml:space="preserve">vállaló meglévő </w:t>
            </w:r>
            <w:proofErr w:type="gramStart"/>
            <w:r w:rsidRPr="0093320B">
              <w:rPr>
                <w:rFonts w:ascii="Times New Roman" w:hAnsi="Times New Roman"/>
                <w:b/>
                <w:sz w:val="24"/>
                <w:szCs w:val="24"/>
              </w:rPr>
              <w:t>kompetenciájának</w:t>
            </w:r>
            <w:proofErr w:type="gramEnd"/>
            <w:r w:rsidRPr="0093320B">
              <w:rPr>
                <w:rFonts w:ascii="Times New Roman" w:hAnsi="Times New Roman"/>
                <w:b/>
                <w:sz w:val="24"/>
                <w:szCs w:val="24"/>
              </w:rPr>
              <w:t xml:space="preserve"> növelése</w:t>
            </w:r>
          </w:p>
        </w:tc>
        <w:tc>
          <w:tcPr>
            <w:tcW w:w="4819" w:type="dxa"/>
            <w:vAlign w:val="center"/>
          </w:tcPr>
          <w:p w14:paraId="4B884C63" w14:textId="77777777" w:rsidR="00DD10F2" w:rsidRPr="0093320B" w:rsidRDefault="00DD10F2" w:rsidP="00982021">
            <w:pPr>
              <w:rPr>
                <w:rFonts w:ascii="Times New Roman" w:hAnsi="Times New Roman"/>
                <w:b/>
                <w:sz w:val="24"/>
                <w:szCs w:val="24"/>
              </w:rPr>
            </w:pPr>
            <w:r w:rsidRPr="0093320B">
              <w:rPr>
                <w:rFonts w:ascii="Times New Roman" w:hAnsi="Times New Roman"/>
                <w:b/>
                <w:sz w:val="24"/>
                <w:szCs w:val="24"/>
              </w:rPr>
              <w:t xml:space="preserve">jogos érdek </w:t>
            </w:r>
            <w:r w:rsidRPr="0093320B">
              <w:rPr>
                <w:rFonts w:ascii="Times New Roman" w:hAnsi="Times New Roman"/>
                <w:b/>
                <w:sz w:val="24"/>
                <w:szCs w:val="24"/>
              </w:rPr>
              <w:br/>
            </w:r>
            <w:r w:rsidRPr="0093320B">
              <w:rPr>
                <w:rFonts w:ascii="Times New Roman" w:hAnsi="Times New Roman"/>
                <w:sz w:val="24"/>
                <w:szCs w:val="24"/>
              </w:rPr>
              <w:t>a GDPR 6. cikk (1) bekezdés f) pontja szerint</w:t>
            </w:r>
          </w:p>
        </w:tc>
      </w:tr>
      <w:tr w:rsidR="00DD10F2" w:rsidRPr="0093320B" w14:paraId="4B884C6E" w14:textId="77777777" w:rsidTr="00982021">
        <w:tc>
          <w:tcPr>
            <w:tcW w:w="4361" w:type="dxa"/>
            <w:vAlign w:val="center"/>
          </w:tcPr>
          <w:p w14:paraId="4B884C65" w14:textId="77777777" w:rsidR="00DD10F2" w:rsidRPr="0093320B" w:rsidRDefault="00DD10F2" w:rsidP="00982021">
            <w:pPr>
              <w:rPr>
                <w:ins w:id="1" w:author="Kovácsné Komócsin Katalin" w:date="2019-02-07T10:57:00Z"/>
                <w:rFonts w:ascii="Times New Roman" w:hAnsi="Times New Roman"/>
                <w:b/>
                <w:sz w:val="24"/>
                <w:szCs w:val="24"/>
              </w:rPr>
            </w:pPr>
            <w:r w:rsidRPr="0093320B">
              <w:rPr>
                <w:rFonts w:ascii="Times New Roman" w:hAnsi="Times New Roman"/>
                <w:b/>
                <w:sz w:val="24"/>
                <w:szCs w:val="24"/>
              </w:rPr>
              <w:t>további esetekben</w:t>
            </w:r>
          </w:p>
          <w:p w14:paraId="4B884C66" w14:textId="77777777" w:rsidR="00DD10F2" w:rsidRPr="0093320B" w:rsidRDefault="00DD10F2" w:rsidP="00982021">
            <w:pPr>
              <w:rPr>
                <w:rFonts w:ascii="Times New Roman" w:hAnsi="Times New Roman"/>
                <w:b/>
                <w:sz w:val="24"/>
                <w:szCs w:val="24"/>
              </w:rPr>
            </w:pPr>
          </w:p>
        </w:tc>
        <w:tc>
          <w:tcPr>
            <w:tcW w:w="4819" w:type="dxa"/>
            <w:vAlign w:val="center"/>
          </w:tcPr>
          <w:p w14:paraId="4B884C67"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 xml:space="preserve">jogi kötelezettség teljesítése GDPR 6. cikk (1) bekezdés c) pontja szerint </w:t>
            </w:r>
          </w:p>
          <w:p w14:paraId="4B884C68" w14:textId="77777777" w:rsidR="00DD10F2" w:rsidRPr="0093320B" w:rsidRDefault="00DD10F2" w:rsidP="00DD10F2">
            <w:pPr>
              <w:pStyle w:val="Listaszerbekezds"/>
              <w:numPr>
                <w:ilvl w:val="0"/>
                <w:numId w:val="7"/>
              </w:numPr>
              <w:spacing w:after="200" w:line="276" w:lineRule="auto"/>
              <w:rPr>
                <w:rFonts w:ascii="Times New Roman" w:hAnsi="Times New Roman"/>
                <w:sz w:val="24"/>
                <w:szCs w:val="24"/>
              </w:rPr>
            </w:pPr>
            <w:r w:rsidRPr="0093320B">
              <w:rPr>
                <w:rFonts w:ascii="Times New Roman" w:hAnsi="Times New Roman"/>
                <w:sz w:val="24"/>
                <w:szCs w:val="24"/>
              </w:rPr>
              <w:t>a tűz elleni védekezésről, a műszaki mentésről és a tűzoltóságról szóló 1996. évi XXXI. tv. 22.§</w:t>
            </w:r>
          </w:p>
          <w:p w14:paraId="4B884C69" w14:textId="77777777" w:rsidR="00DD10F2" w:rsidRPr="0093320B" w:rsidRDefault="00DD10F2" w:rsidP="00DD10F2">
            <w:pPr>
              <w:pStyle w:val="Listaszerbekezds"/>
              <w:numPr>
                <w:ilvl w:val="0"/>
                <w:numId w:val="7"/>
              </w:numPr>
              <w:spacing w:after="200" w:line="276" w:lineRule="auto"/>
              <w:rPr>
                <w:rFonts w:ascii="Times New Roman" w:hAnsi="Times New Roman"/>
                <w:sz w:val="24"/>
                <w:szCs w:val="24"/>
              </w:rPr>
            </w:pPr>
            <w:r w:rsidRPr="004172AC">
              <w:rPr>
                <w:rFonts w:ascii="Times New Roman" w:hAnsi="Times New Roman"/>
                <w:sz w:val="24"/>
                <w:szCs w:val="24"/>
              </w:rPr>
              <w:t>a munkavédelemről szóló 1993. évi XCIII. tv. 55.§</w:t>
            </w:r>
          </w:p>
          <w:p w14:paraId="4B884C6A" w14:textId="77777777" w:rsidR="00DD10F2" w:rsidRPr="004172AC" w:rsidRDefault="00DD10F2" w:rsidP="00982021">
            <w:pPr>
              <w:rPr>
                <w:rFonts w:ascii="Times New Roman" w:hAnsi="Times New Roman"/>
                <w:sz w:val="24"/>
                <w:szCs w:val="24"/>
              </w:rPr>
            </w:pPr>
            <w:r w:rsidRPr="004172AC">
              <w:rPr>
                <w:rFonts w:ascii="Times New Roman" w:hAnsi="Times New Roman"/>
                <w:sz w:val="24"/>
                <w:szCs w:val="24"/>
              </w:rPr>
              <w:t xml:space="preserve"> a munkakör betöltéséhez szükséges képzések, oktatások, vizsgák esetén különösen:</w:t>
            </w:r>
          </w:p>
          <w:p w14:paraId="4B884C6B" w14:textId="77777777" w:rsidR="00DD10F2" w:rsidRPr="004172AC" w:rsidRDefault="00DD10F2" w:rsidP="00DD10F2">
            <w:pPr>
              <w:pStyle w:val="Listaszerbekezds"/>
              <w:numPr>
                <w:ilvl w:val="0"/>
                <w:numId w:val="9"/>
              </w:numPr>
              <w:spacing w:after="200" w:line="276" w:lineRule="auto"/>
              <w:rPr>
                <w:rFonts w:ascii="Times New Roman" w:hAnsi="Times New Roman"/>
                <w:sz w:val="24"/>
                <w:szCs w:val="24"/>
              </w:rPr>
            </w:pPr>
            <w:r w:rsidRPr="004172AC">
              <w:rPr>
                <w:rFonts w:ascii="Times New Roman" w:hAnsi="Times New Roman"/>
                <w:sz w:val="24"/>
                <w:szCs w:val="24"/>
              </w:rPr>
              <w:t>19/2011 NFM Rendelet:13.§, 22.§, 23.§, 27.§, 32.§, 33.§, 5. sz. melléklet</w:t>
            </w:r>
          </w:p>
          <w:p w14:paraId="4B884C6C" w14:textId="77777777" w:rsidR="00DD10F2" w:rsidRPr="004172AC" w:rsidRDefault="00DD10F2" w:rsidP="00DD10F2">
            <w:pPr>
              <w:pStyle w:val="Listaszerbekezds"/>
              <w:numPr>
                <w:ilvl w:val="0"/>
                <w:numId w:val="8"/>
              </w:numPr>
              <w:spacing w:after="200" w:line="276" w:lineRule="auto"/>
              <w:rPr>
                <w:rFonts w:ascii="Times New Roman" w:hAnsi="Times New Roman"/>
                <w:sz w:val="24"/>
                <w:szCs w:val="24"/>
              </w:rPr>
            </w:pPr>
            <w:r w:rsidRPr="004172AC">
              <w:rPr>
                <w:rFonts w:ascii="Times New Roman" w:hAnsi="Times New Roman"/>
                <w:sz w:val="24"/>
                <w:szCs w:val="24"/>
              </w:rPr>
              <w:t xml:space="preserve">2013. évi LXXVII. tv. a felnőttképzésről: 13.§, 15.§., 16.§., 21.§. </w:t>
            </w:r>
          </w:p>
          <w:p w14:paraId="4B884C6D" w14:textId="77777777" w:rsidR="00DD10F2" w:rsidRPr="004172AC" w:rsidRDefault="00DD10F2" w:rsidP="00DD10F2">
            <w:pPr>
              <w:pStyle w:val="Listaszerbekezds"/>
              <w:numPr>
                <w:ilvl w:val="0"/>
                <w:numId w:val="9"/>
              </w:numPr>
              <w:spacing w:after="200" w:line="276" w:lineRule="auto"/>
              <w:rPr>
                <w:rFonts w:ascii="Times New Roman" w:hAnsi="Times New Roman"/>
                <w:sz w:val="24"/>
                <w:szCs w:val="24"/>
              </w:rPr>
            </w:pPr>
            <w:r w:rsidRPr="004172AC">
              <w:rPr>
                <w:rFonts w:ascii="Times New Roman" w:hAnsi="Times New Roman"/>
                <w:sz w:val="24"/>
                <w:szCs w:val="24"/>
              </w:rPr>
              <w:t>a Magyar Könyvvizsgálói Kamaráról, a könyvvizsgálói tevékenységről, valamint a könyvvizsgálói közfelügyeletről szóló 2007. évi LXXV. törvény 104.§,106.§</w:t>
            </w:r>
          </w:p>
        </w:tc>
      </w:tr>
    </w:tbl>
    <w:p w14:paraId="4B884C6F" w14:textId="77777777" w:rsidR="00DD10F2" w:rsidRPr="0093320B" w:rsidRDefault="00DD10F2" w:rsidP="00DD10F2">
      <w:pPr>
        <w:spacing w:after="0" w:line="240" w:lineRule="auto"/>
        <w:jc w:val="both"/>
        <w:rPr>
          <w:rFonts w:ascii="Times New Roman" w:hAnsi="Times New Roman"/>
          <w:b/>
          <w:sz w:val="24"/>
          <w:szCs w:val="24"/>
        </w:rPr>
      </w:pPr>
    </w:p>
    <w:p w14:paraId="4B884C70" w14:textId="77777777" w:rsidR="00DD10F2" w:rsidRPr="0093320B" w:rsidRDefault="00DD10F2" w:rsidP="00DD10F2">
      <w:pPr>
        <w:spacing w:after="0" w:line="240" w:lineRule="auto"/>
        <w:jc w:val="both"/>
        <w:rPr>
          <w:rFonts w:ascii="Times New Roman" w:hAnsi="Times New Roman"/>
          <w:b/>
          <w:sz w:val="24"/>
          <w:szCs w:val="24"/>
        </w:rPr>
      </w:pPr>
      <w:r w:rsidRPr="0093320B">
        <w:rPr>
          <w:rFonts w:ascii="Times New Roman" w:hAnsi="Times New Roman"/>
          <w:b/>
          <w:sz w:val="24"/>
          <w:szCs w:val="24"/>
        </w:rPr>
        <w:t>A kezelt adatok köre:</w:t>
      </w:r>
    </w:p>
    <w:p w14:paraId="4B884C71" w14:textId="77777777" w:rsidR="00DD10F2" w:rsidRPr="0093320B" w:rsidRDefault="00DD10F2" w:rsidP="00DD10F2">
      <w:pPr>
        <w:spacing w:after="0" w:line="240" w:lineRule="auto"/>
        <w:jc w:val="both"/>
        <w:rPr>
          <w:rFonts w:ascii="Times New Roman" w:hAnsi="Times New Roman"/>
          <w:b/>
          <w:sz w:val="24"/>
          <w:szCs w:val="24"/>
        </w:rPr>
      </w:pPr>
    </w:p>
    <w:tbl>
      <w:tblPr>
        <w:tblStyle w:val="Rcsostblzat"/>
        <w:tblW w:w="0" w:type="auto"/>
        <w:tblLook w:val="04A0" w:firstRow="1" w:lastRow="0" w:firstColumn="1" w:lastColumn="0" w:noHBand="0" w:noVBand="1"/>
      </w:tblPr>
      <w:tblGrid>
        <w:gridCol w:w="4307"/>
        <w:gridCol w:w="4755"/>
      </w:tblGrid>
      <w:tr w:rsidR="00DD10F2" w:rsidRPr="0093320B" w14:paraId="4B884C74" w14:textId="77777777" w:rsidTr="00982021">
        <w:tc>
          <w:tcPr>
            <w:tcW w:w="4361" w:type="dxa"/>
            <w:shd w:val="pct10" w:color="auto" w:fill="365F91" w:themeFill="accent1" w:themeFillShade="BF"/>
          </w:tcPr>
          <w:p w14:paraId="4B884C72" w14:textId="77777777" w:rsidR="00DD10F2" w:rsidRPr="0093320B" w:rsidRDefault="00DD10F2" w:rsidP="00982021">
            <w:pPr>
              <w:jc w:val="center"/>
              <w:rPr>
                <w:rFonts w:ascii="Times New Roman" w:hAnsi="Times New Roman"/>
                <w:b/>
                <w:color w:val="FFFFFF" w:themeColor="background1"/>
                <w:sz w:val="24"/>
                <w:szCs w:val="24"/>
              </w:rPr>
            </w:pPr>
            <w:r w:rsidRPr="0093320B">
              <w:rPr>
                <w:rFonts w:ascii="Times New Roman" w:hAnsi="Times New Roman"/>
                <w:b/>
                <w:color w:val="FFFFFF" w:themeColor="background1"/>
                <w:sz w:val="24"/>
                <w:szCs w:val="24"/>
              </w:rPr>
              <w:t>adatcsoport</w:t>
            </w:r>
          </w:p>
        </w:tc>
        <w:tc>
          <w:tcPr>
            <w:tcW w:w="4819" w:type="dxa"/>
            <w:shd w:val="pct10" w:color="auto" w:fill="365F91" w:themeFill="accent1" w:themeFillShade="BF"/>
          </w:tcPr>
          <w:p w14:paraId="4B884C73" w14:textId="77777777" w:rsidR="00DD10F2" w:rsidRPr="0093320B" w:rsidRDefault="00DD10F2" w:rsidP="00982021">
            <w:pPr>
              <w:jc w:val="center"/>
              <w:rPr>
                <w:rFonts w:ascii="Times New Roman" w:hAnsi="Times New Roman"/>
                <w:b/>
                <w:color w:val="FFFFFF" w:themeColor="background1"/>
                <w:sz w:val="24"/>
                <w:szCs w:val="24"/>
              </w:rPr>
            </w:pPr>
            <w:r w:rsidRPr="0093320B">
              <w:rPr>
                <w:rFonts w:ascii="Times New Roman" w:hAnsi="Times New Roman"/>
                <w:b/>
                <w:color w:val="FFFFFF" w:themeColor="background1"/>
                <w:sz w:val="24"/>
                <w:szCs w:val="24"/>
              </w:rPr>
              <w:t>adat</w:t>
            </w:r>
          </w:p>
        </w:tc>
      </w:tr>
      <w:tr w:rsidR="00DD10F2" w:rsidRPr="0093320B" w14:paraId="4B884C77" w14:textId="77777777" w:rsidTr="00982021">
        <w:tc>
          <w:tcPr>
            <w:tcW w:w="4361" w:type="dxa"/>
            <w:vAlign w:val="center"/>
          </w:tcPr>
          <w:p w14:paraId="4B884C75"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személyazonosító adatok</w:t>
            </w:r>
          </w:p>
        </w:tc>
        <w:tc>
          <w:tcPr>
            <w:tcW w:w="4819" w:type="dxa"/>
          </w:tcPr>
          <w:p w14:paraId="4B884C76"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név, születési név, nem, állampolgárság</w:t>
            </w:r>
            <w:proofErr w:type="gramStart"/>
            <w:r w:rsidRPr="0093320B">
              <w:rPr>
                <w:rFonts w:ascii="Times New Roman" w:hAnsi="Times New Roman"/>
                <w:sz w:val="24"/>
                <w:szCs w:val="24"/>
              </w:rPr>
              <w:t>, ,</w:t>
            </w:r>
            <w:proofErr w:type="gramEnd"/>
            <w:r w:rsidRPr="0093320B">
              <w:rPr>
                <w:rFonts w:ascii="Times New Roman" w:hAnsi="Times New Roman"/>
                <w:sz w:val="24"/>
                <w:szCs w:val="24"/>
              </w:rPr>
              <w:t xml:space="preserve"> születési hely és idő, anyja neve, adóazonosító jel, TAJ szám, személyazonosító okmány száma</w:t>
            </w:r>
          </w:p>
        </w:tc>
      </w:tr>
      <w:tr w:rsidR="00DD10F2" w:rsidRPr="0093320B" w14:paraId="4B884C7A" w14:textId="77777777" w:rsidTr="00982021">
        <w:trPr>
          <w:trHeight w:val="575"/>
        </w:trPr>
        <w:tc>
          <w:tcPr>
            <w:tcW w:w="4361" w:type="dxa"/>
            <w:vAlign w:val="center"/>
          </w:tcPr>
          <w:p w14:paraId="4B884C78"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munkaviszonnyal kapcsolatos adatok</w:t>
            </w:r>
          </w:p>
        </w:tc>
        <w:tc>
          <w:tcPr>
            <w:tcW w:w="4819" w:type="dxa"/>
          </w:tcPr>
          <w:p w14:paraId="4B884C79"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 xml:space="preserve">munkakör, erkölcsi bizonyítvány, </w:t>
            </w:r>
            <w:r w:rsidRPr="0093320B">
              <w:rPr>
                <w:rFonts w:ascii="Times New Roman" w:hAnsi="Times New Roman"/>
                <w:color w:val="000000" w:themeColor="text1"/>
                <w:sz w:val="24"/>
                <w:szCs w:val="24"/>
              </w:rPr>
              <w:t xml:space="preserve">munkaerő-piaci </w:t>
            </w:r>
            <w:proofErr w:type="gramStart"/>
            <w:r w:rsidRPr="0093320B">
              <w:rPr>
                <w:rFonts w:ascii="Times New Roman" w:hAnsi="Times New Roman"/>
                <w:color w:val="000000" w:themeColor="text1"/>
                <w:sz w:val="24"/>
                <w:szCs w:val="24"/>
              </w:rPr>
              <w:t>státusza</w:t>
            </w:r>
            <w:proofErr w:type="gramEnd"/>
            <w:r w:rsidRPr="0093320B">
              <w:rPr>
                <w:rFonts w:ascii="Times New Roman" w:hAnsi="Times New Roman"/>
                <w:color w:val="000000" w:themeColor="text1"/>
                <w:sz w:val="24"/>
                <w:szCs w:val="24"/>
              </w:rPr>
              <w:t>, tervezett munkakör, munkáltatói jogkörgyakorló, személyügyi törzssz</w:t>
            </w:r>
            <w:r w:rsidRPr="0093320B">
              <w:rPr>
                <w:rFonts w:ascii="Times New Roman" w:hAnsi="Times New Roman"/>
                <w:sz w:val="24"/>
                <w:szCs w:val="24"/>
              </w:rPr>
              <w:t>ám</w:t>
            </w:r>
          </w:p>
        </w:tc>
      </w:tr>
      <w:tr w:rsidR="00DD10F2" w:rsidRPr="0093320B" w14:paraId="4B884C7D" w14:textId="77777777" w:rsidTr="00982021">
        <w:tc>
          <w:tcPr>
            <w:tcW w:w="4361" w:type="dxa"/>
            <w:vAlign w:val="center"/>
          </w:tcPr>
          <w:p w14:paraId="4B884C7B"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elérhetőségi adatok</w:t>
            </w:r>
          </w:p>
        </w:tc>
        <w:tc>
          <w:tcPr>
            <w:tcW w:w="4819" w:type="dxa"/>
          </w:tcPr>
          <w:p w14:paraId="4B884C7C"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lakóhelyének és tartózkodási helyének címe, telefonszáma, céges e-mail cím</w:t>
            </w:r>
          </w:p>
        </w:tc>
      </w:tr>
      <w:tr w:rsidR="00DD10F2" w:rsidRPr="0093320B" w14:paraId="4B884C80" w14:textId="77777777" w:rsidTr="00982021">
        <w:tc>
          <w:tcPr>
            <w:tcW w:w="4361" w:type="dxa"/>
            <w:vAlign w:val="center"/>
          </w:tcPr>
          <w:p w14:paraId="4B884C7E"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nem magyar állampolgár esetén</w:t>
            </w:r>
          </w:p>
        </w:tc>
        <w:tc>
          <w:tcPr>
            <w:tcW w:w="4819" w:type="dxa"/>
          </w:tcPr>
          <w:p w14:paraId="4B884C7F"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a Magyarországon való tartózkodásának jogcíme és a tartózkodásra jogosító okirat, okmány megnevezése és száma</w:t>
            </w:r>
          </w:p>
        </w:tc>
      </w:tr>
      <w:tr w:rsidR="00DD10F2" w:rsidRPr="0093320B" w14:paraId="4B884C83" w14:textId="77777777" w:rsidTr="00982021">
        <w:tc>
          <w:tcPr>
            <w:tcW w:w="4361" w:type="dxa"/>
            <w:vAlign w:val="center"/>
          </w:tcPr>
          <w:p w14:paraId="4B884C81"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iskolai és szakmai végzettségek</w:t>
            </w:r>
          </w:p>
        </w:tc>
        <w:tc>
          <w:tcPr>
            <w:tcW w:w="4819" w:type="dxa"/>
          </w:tcPr>
          <w:p w14:paraId="4B884C82"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 xml:space="preserve">iskolai és szakmai végzettségei és képesítései, nyelvismerete valamint az ezeket igazoló </w:t>
            </w:r>
            <w:proofErr w:type="gramStart"/>
            <w:r w:rsidRPr="0093320B">
              <w:rPr>
                <w:rFonts w:ascii="Times New Roman" w:hAnsi="Times New Roman"/>
                <w:sz w:val="24"/>
                <w:szCs w:val="24"/>
              </w:rPr>
              <w:t>doku</w:t>
            </w:r>
            <w:r w:rsidRPr="0093320B">
              <w:rPr>
                <w:rFonts w:ascii="Times New Roman" w:hAnsi="Times New Roman"/>
                <w:sz w:val="24"/>
                <w:szCs w:val="24"/>
              </w:rPr>
              <w:softHyphen/>
              <w:t>mentumok</w:t>
            </w:r>
            <w:proofErr w:type="gramEnd"/>
          </w:p>
        </w:tc>
      </w:tr>
      <w:tr w:rsidR="00DD10F2" w:rsidRPr="0093320B" w14:paraId="4B884C86" w14:textId="77777777" w:rsidTr="00982021">
        <w:tc>
          <w:tcPr>
            <w:tcW w:w="4361" w:type="dxa"/>
            <w:vAlign w:val="center"/>
          </w:tcPr>
          <w:p w14:paraId="4B884C84"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 xml:space="preserve">megszerzett szakképesítés, </w:t>
            </w:r>
            <w:proofErr w:type="gramStart"/>
            <w:r w:rsidRPr="0093320B">
              <w:rPr>
                <w:rFonts w:ascii="Times New Roman" w:hAnsi="Times New Roman"/>
                <w:sz w:val="24"/>
                <w:szCs w:val="24"/>
              </w:rPr>
              <w:t>kompetencia</w:t>
            </w:r>
            <w:proofErr w:type="gramEnd"/>
          </w:p>
        </w:tc>
        <w:tc>
          <w:tcPr>
            <w:tcW w:w="4819" w:type="dxa"/>
          </w:tcPr>
          <w:p w14:paraId="4B884C85"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a képzésbe történő felvételével, tanulmá</w:t>
            </w:r>
            <w:r w:rsidRPr="0093320B">
              <w:rPr>
                <w:rFonts w:ascii="Times New Roman" w:hAnsi="Times New Roman"/>
                <w:sz w:val="24"/>
                <w:szCs w:val="24"/>
              </w:rPr>
              <w:softHyphen/>
              <w:t xml:space="preserve">nyainak értékelésével és minősítésével, a képzéssel megszerzett szakképesítés vagy egyéb </w:t>
            </w:r>
            <w:proofErr w:type="gramStart"/>
            <w:r w:rsidRPr="0093320B">
              <w:rPr>
                <w:rFonts w:ascii="Times New Roman" w:hAnsi="Times New Roman"/>
                <w:sz w:val="24"/>
                <w:szCs w:val="24"/>
              </w:rPr>
              <w:t>kompetencia</w:t>
            </w:r>
            <w:proofErr w:type="gramEnd"/>
            <w:r w:rsidRPr="0093320B">
              <w:rPr>
                <w:rFonts w:ascii="Times New Roman" w:hAnsi="Times New Roman"/>
                <w:sz w:val="24"/>
                <w:szCs w:val="24"/>
              </w:rPr>
              <w:t xml:space="preserve"> megnevezésével kapcsola</w:t>
            </w:r>
            <w:r w:rsidRPr="0093320B">
              <w:rPr>
                <w:rFonts w:ascii="Times New Roman" w:hAnsi="Times New Roman"/>
                <w:sz w:val="24"/>
                <w:szCs w:val="24"/>
              </w:rPr>
              <w:softHyphen/>
              <w:t>tos adatok</w:t>
            </w:r>
          </w:p>
        </w:tc>
      </w:tr>
      <w:tr w:rsidR="00DD10F2" w:rsidRPr="0093320B" w14:paraId="4B884C89" w14:textId="77777777" w:rsidTr="00982021">
        <w:tc>
          <w:tcPr>
            <w:tcW w:w="4361" w:type="dxa"/>
            <w:vAlign w:val="center"/>
          </w:tcPr>
          <w:p w14:paraId="4B884C87"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 xml:space="preserve">orvosi alkalmasság </w:t>
            </w:r>
          </w:p>
        </w:tc>
        <w:tc>
          <w:tcPr>
            <w:tcW w:w="4819" w:type="dxa"/>
          </w:tcPr>
          <w:p w14:paraId="4B884C88"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 xml:space="preserve">orvosi </w:t>
            </w:r>
            <w:proofErr w:type="spellStart"/>
            <w:r w:rsidRPr="0093320B">
              <w:rPr>
                <w:rFonts w:ascii="Times New Roman" w:hAnsi="Times New Roman"/>
                <w:sz w:val="24"/>
                <w:szCs w:val="24"/>
              </w:rPr>
              <w:t>alkalmasságot</w:t>
            </w:r>
            <w:proofErr w:type="spellEnd"/>
            <w:r w:rsidRPr="0093320B">
              <w:rPr>
                <w:rFonts w:ascii="Times New Roman" w:hAnsi="Times New Roman"/>
                <w:sz w:val="24"/>
                <w:szCs w:val="24"/>
              </w:rPr>
              <w:t xml:space="preserve"> igazoló </w:t>
            </w:r>
            <w:proofErr w:type="gramStart"/>
            <w:r w:rsidRPr="0093320B">
              <w:rPr>
                <w:rFonts w:ascii="Times New Roman" w:hAnsi="Times New Roman"/>
                <w:sz w:val="24"/>
                <w:szCs w:val="24"/>
              </w:rPr>
              <w:t>dokumentum</w:t>
            </w:r>
            <w:proofErr w:type="gramEnd"/>
          </w:p>
        </w:tc>
      </w:tr>
      <w:tr w:rsidR="00DD10F2" w:rsidRPr="0093320B" w14:paraId="4B884C8C" w14:textId="77777777" w:rsidTr="00982021">
        <w:tc>
          <w:tcPr>
            <w:tcW w:w="4361" w:type="dxa"/>
            <w:vAlign w:val="center"/>
          </w:tcPr>
          <w:p w14:paraId="4B884C8A"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adott oktatásra, képzésre vonatkozó adatok</w:t>
            </w:r>
          </w:p>
        </w:tc>
        <w:tc>
          <w:tcPr>
            <w:tcW w:w="4819" w:type="dxa"/>
          </w:tcPr>
          <w:p w14:paraId="4B884C8B"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az oktatás, képzés technikai lebonyolításával összefüggő további adatok</w:t>
            </w:r>
          </w:p>
        </w:tc>
      </w:tr>
      <w:tr w:rsidR="00DD10F2" w:rsidRPr="0093320B" w14:paraId="4B884C8F" w14:textId="77777777" w:rsidTr="00982021">
        <w:tc>
          <w:tcPr>
            <w:tcW w:w="4361" w:type="dxa"/>
            <w:vAlign w:val="center"/>
          </w:tcPr>
          <w:p w14:paraId="4B884C8D" w14:textId="77777777" w:rsidR="00DD10F2" w:rsidRPr="0093320B" w:rsidRDefault="00DD10F2" w:rsidP="00982021">
            <w:pPr>
              <w:rPr>
                <w:rFonts w:ascii="Times New Roman" w:hAnsi="Times New Roman"/>
                <w:sz w:val="24"/>
                <w:szCs w:val="24"/>
              </w:rPr>
            </w:pPr>
            <w:r w:rsidRPr="0093320B">
              <w:rPr>
                <w:rFonts w:ascii="Times New Roman" w:hAnsi="Times New Roman"/>
                <w:sz w:val="24"/>
                <w:szCs w:val="24"/>
              </w:rPr>
              <w:t>a vizsgára vonatkozó adatok</w:t>
            </w:r>
          </w:p>
        </w:tc>
        <w:tc>
          <w:tcPr>
            <w:tcW w:w="4819" w:type="dxa"/>
          </w:tcPr>
          <w:p w14:paraId="4B884C8E" w14:textId="77777777" w:rsidR="00DD10F2" w:rsidRPr="0093320B" w:rsidRDefault="00DD10F2" w:rsidP="00982021">
            <w:pPr>
              <w:jc w:val="both"/>
              <w:rPr>
                <w:rFonts w:ascii="Times New Roman" w:hAnsi="Times New Roman"/>
                <w:sz w:val="24"/>
                <w:szCs w:val="24"/>
              </w:rPr>
            </w:pPr>
            <w:r w:rsidRPr="0093320B">
              <w:rPr>
                <w:rFonts w:ascii="Times New Roman" w:hAnsi="Times New Roman"/>
                <w:sz w:val="24"/>
                <w:szCs w:val="24"/>
              </w:rPr>
              <w:t xml:space="preserve">a vizsga helyével, időpontjával, eredményével kapcsolatos adatok és azok </w:t>
            </w:r>
            <w:proofErr w:type="gramStart"/>
            <w:r w:rsidRPr="0093320B">
              <w:rPr>
                <w:rFonts w:ascii="Times New Roman" w:hAnsi="Times New Roman"/>
                <w:sz w:val="24"/>
                <w:szCs w:val="24"/>
              </w:rPr>
              <w:t>dokumentumai</w:t>
            </w:r>
            <w:proofErr w:type="gramEnd"/>
            <w:r w:rsidRPr="0093320B">
              <w:rPr>
                <w:rFonts w:ascii="Times New Roman" w:hAnsi="Times New Roman"/>
                <w:sz w:val="24"/>
                <w:szCs w:val="24"/>
              </w:rPr>
              <w:t>.</w:t>
            </w:r>
          </w:p>
        </w:tc>
      </w:tr>
    </w:tbl>
    <w:p w14:paraId="4B884C90" w14:textId="77777777" w:rsidR="00DD10F2" w:rsidRPr="0093320B" w:rsidRDefault="00DD10F2" w:rsidP="00DD10F2">
      <w:pPr>
        <w:pStyle w:val="Listaszerbekezds"/>
        <w:spacing w:after="0" w:line="240" w:lineRule="auto"/>
        <w:jc w:val="both"/>
        <w:rPr>
          <w:rFonts w:ascii="Times New Roman" w:hAnsi="Times New Roman"/>
          <w:sz w:val="24"/>
          <w:szCs w:val="24"/>
        </w:rPr>
      </w:pPr>
    </w:p>
    <w:p w14:paraId="4B884C91"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b/>
          <w:sz w:val="24"/>
          <w:szCs w:val="24"/>
        </w:rPr>
        <w:lastRenderedPageBreak/>
        <w:t xml:space="preserve">Az adatkezelés időtartama: </w:t>
      </w:r>
      <w:r w:rsidRPr="0093320B">
        <w:rPr>
          <w:rFonts w:ascii="Times New Roman" w:hAnsi="Times New Roman"/>
          <w:sz w:val="24"/>
          <w:szCs w:val="24"/>
        </w:rPr>
        <w:t xml:space="preserve">az adatkezelés irattári tételenként eltérő megőrzési </w:t>
      </w:r>
      <w:proofErr w:type="gramStart"/>
      <w:r w:rsidRPr="0093320B">
        <w:rPr>
          <w:rFonts w:ascii="Times New Roman" w:hAnsi="Times New Roman"/>
          <w:sz w:val="24"/>
          <w:szCs w:val="24"/>
        </w:rPr>
        <w:t>dátummal</w:t>
      </w:r>
      <w:proofErr w:type="gramEnd"/>
      <w:r w:rsidRPr="0093320B">
        <w:rPr>
          <w:rFonts w:ascii="Times New Roman" w:hAnsi="Times New Roman"/>
          <w:sz w:val="24"/>
          <w:szCs w:val="24"/>
        </w:rPr>
        <w:t xml:space="preserve"> valósul meg a Társaság mindenkor hatályos Iratkezelési Szabályzatáról szóló utasításában foglaltak szerint. Az adatkezelés előbbiekben nem szabályozott esetekben a munkajogi igény érvényesítésének megnyílásától a munkajogi elévülési idő végéig tart.</w:t>
      </w:r>
    </w:p>
    <w:p w14:paraId="4B884C92" w14:textId="77777777" w:rsidR="00DD10F2" w:rsidRPr="0093320B" w:rsidRDefault="00DD10F2" w:rsidP="00DD10F2">
      <w:pPr>
        <w:spacing w:after="0" w:line="240" w:lineRule="auto"/>
        <w:jc w:val="both"/>
        <w:rPr>
          <w:rFonts w:ascii="Times New Roman" w:hAnsi="Times New Roman"/>
          <w:b/>
          <w:sz w:val="24"/>
          <w:szCs w:val="24"/>
        </w:rPr>
      </w:pPr>
    </w:p>
    <w:p w14:paraId="4B884C93"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b/>
          <w:sz w:val="24"/>
          <w:szCs w:val="24"/>
        </w:rPr>
        <w:t xml:space="preserve">Az adatkezelés módja: </w:t>
      </w:r>
      <w:r w:rsidRPr="0093320B">
        <w:rPr>
          <w:rFonts w:ascii="Times New Roman" w:hAnsi="Times New Roman"/>
          <w:sz w:val="24"/>
          <w:szCs w:val="24"/>
        </w:rPr>
        <w:t>papír alapon és vagy elektronikusan.</w:t>
      </w:r>
    </w:p>
    <w:p w14:paraId="4B884C94" w14:textId="77777777" w:rsidR="00DD10F2" w:rsidRPr="0093320B" w:rsidRDefault="00DD10F2" w:rsidP="00DD10F2">
      <w:pPr>
        <w:spacing w:after="0" w:line="240" w:lineRule="auto"/>
        <w:jc w:val="both"/>
        <w:rPr>
          <w:rFonts w:ascii="Times New Roman" w:hAnsi="Times New Roman"/>
          <w:sz w:val="24"/>
          <w:szCs w:val="24"/>
        </w:rPr>
      </w:pPr>
    </w:p>
    <w:p w14:paraId="4B884C95" w14:textId="77777777" w:rsidR="00DD10F2" w:rsidRPr="0093320B" w:rsidRDefault="00DD10F2" w:rsidP="00DD10F2">
      <w:pPr>
        <w:ind w:left="357" w:hanging="357"/>
        <w:contextualSpacing/>
        <w:jc w:val="both"/>
        <w:outlineLvl w:val="0"/>
        <w:rPr>
          <w:rFonts w:ascii="Times New Roman" w:hAnsi="Times New Roman"/>
          <w:b/>
          <w:sz w:val="24"/>
          <w:szCs w:val="24"/>
        </w:rPr>
      </w:pPr>
      <w:r w:rsidRPr="0093320B">
        <w:rPr>
          <w:rFonts w:ascii="Times New Roman" w:hAnsi="Times New Roman"/>
          <w:b/>
          <w:sz w:val="24"/>
          <w:szCs w:val="24"/>
        </w:rPr>
        <w:t>3. Adatfeldolgozó igénybevételéről és adattovábbítás címzettjéről szóló tájékoztatás:</w:t>
      </w:r>
    </w:p>
    <w:p w14:paraId="4B884C96" w14:textId="77777777" w:rsidR="00DD10F2" w:rsidRPr="0093320B" w:rsidRDefault="00DD10F2" w:rsidP="00DD10F2">
      <w:pPr>
        <w:spacing w:after="0" w:line="240" w:lineRule="auto"/>
        <w:rPr>
          <w:rFonts w:ascii="Times New Roman" w:hAnsi="Times New Roman"/>
          <w:sz w:val="24"/>
          <w:szCs w:val="24"/>
          <w:lang w:eastAsia="hu-HU"/>
        </w:rPr>
      </w:pPr>
    </w:p>
    <w:p w14:paraId="4B884C97" w14:textId="77777777" w:rsidR="00DD10F2" w:rsidRPr="0093320B" w:rsidRDefault="00DD10F2" w:rsidP="00DD10F2">
      <w:pPr>
        <w:tabs>
          <w:tab w:val="left" w:pos="3119"/>
        </w:tabs>
        <w:spacing w:after="0" w:line="240" w:lineRule="auto"/>
        <w:ind w:left="3119" w:hanging="3119"/>
        <w:rPr>
          <w:rFonts w:ascii="Times New Roman" w:hAnsi="Times New Roman"/>
          <w:sz w:val="24"/>
          <w:szCs w:val="24"/>
          <w:lang w:eastAsia="hu-HU"/>
        </w:rPr>
      </w:pPr>
      <w:r w:rsidRPr="0093320B">
        <w:rPr>
          <w:rFonts w:ascii="Times New Roman" w:hAnsi="Times New Roman"/>
          <w:sz w:val="24"/>
          <w:szCs w:val="24"/>
          <w:lang w:eastAsia="hu-HU"/>
        </w:rPr>
        <w:t xml:space="preserve">Szolgáltatói szerződés alapján: </w:t>
      </w:r>
      <w:r w:rsidRPr="0093320B">
        <w:rPr>
          <w:rFonts w:ascii="Times New Roman" w:hAnsi="Times New Roman"/>
          <w:sz w:val="24"/>
          <w:szCs w:val="24"/>
          <w:lang w:eastAsia="hu-HU"/>
        </w:rPr>
        <w:tab/>
        <w:t>MÁV Szolgáltató Központ Zártkörűen Működő Részvénytársaság (a továbbiakban: MÁV SZK)</w:t>
      </w:r>
    </w:p>
    <w:p w14:paraId="4B884C98"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Székhely:</w:t>
      </w:r>
      <w:r w:rsidRPr="0093320B">
        <w:rPr>
          <w:rFonts w:ascii="Times New Roman" w:hAnsi="Times New Roman"/>
          <w:sz w:val="24"/>
          <w:szCs w:val="24"/>
          <w:lang w:eastAsia="hu-HU"/>
        </w:rPr>
        <w:tab/>
        <w:t>1087 Budapest, Könyves Kálmán körút 54-60.</w:t>
      </w:r>
    </w:p>
    <w:p w14:paraId="4B884C99"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 xml:space="preserve">Cégjegyzékszám: </w:t>
      </w:r>
      <w:r w:rsidRPr="0093320B">
        <w:rPr>
          <w:rFonts w:ascii="Times New Roman" w:hAnsi="Times New Roman"/>
          <w:sz w:val="24"/>
          <w:szCs w:val="24"/>
          <w:lang w:eastAsia="hu-HU"/>
        </w:rPr>
        <w:tab/>
        <w:t>Cg. 01-10-045838</w:t>
      </w:r>
    </w:p>
    <w:p w14:paraId="4B884C9A"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A bejegyző bíróság:</w:t>
      </w:r>
      <w:r w:rsidRPr="0093320B">
        <w:rPr>
          <w:rFonts w:ascii="Times New Roman" w:hAnsi="Times New Roman"/>
          <w:sz w:val="24"/>
          <w:szCs w:val="24"/>
          <w:lang w:eastAsia="hu-HU"/>
        </w:rPr>
        <w:tab/>
        <w:t>Fővárosi Törvényszék Cégbírósága</w:t>
      </w:r>
    </w:p>
    <w:p w14:paraId="4B884C9B"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Adószám:</w:t>
      </w:r>
      <w:r w:rsidRPr="0093320B">
        <w:rPr>
          <w:rFonts w:ascii="Times New Roman" w:hAnsi="Times New Roman"/>
          <w:sz w:val="24"/>
          <w:szCs w:val="24"/>
          <w:lang w:eastAsia="hu-HU"/>
        </w:rPr>
        <w:tab/>
        <w:t>14130179-2-44</w:t>
      </w:r>
    </w:p>
    <w:p w14:paraId="4B884C9C"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E-mail:</w:t>
      </w:r>
      <w:r w:rsidRPr="0093320B">
        <w:rPr>
          <w:rFonts w:ascii="Times New Roman" w:hAnsi="Times New Roman"/>
          <w:sz w:val="24"/>
          <w:szCs w:val="24"/>
          <w:lang w:eastAsia="hu-HU"/>
        </w:rPr>
        <w:tab/>
        <w:t>helpdesk@mav-szk.hu</w:t>
      </w:r>
    </w:p>
    <w:p w14:paraId="4B884C9D" w14:textId="77777777" w:rsidR="00DD10F2" w:rsidRPr="0093320B" w:rsidRDefault="00DD10F2" w:rsidP="00DD10F2">
      <w:pPr>
        <w:spacing w:after="0" w:line="240" w:lineRule="auto"/>
        <w:jc w:val="both"/>
        <w:rPr>
          <w:rFonts w:ascii="Times New Roman" w:hAnsi="Times New Roman"/>
          <w:sz w:val="24"/>
          <w:szCs w:val="24"/>
          <w:lang w:eastAsia="hu-HU"/>
        </w:rPr>
      </w:pPr>
    </w:p>
    <w:p w14:paraId="4B884C9E" w14:textId="77777777" w:rsidR="00DD10F2" w:rsidRPr="0093320B" w:rsidRDefault="00DD10F2" w:rsidP="00DD10F2">
      <w:pPr>
        <w:tabs>
          <w:tab w:val="left" w:pos="3119"/>
        </w:tabs>
        <w:spacing w:after="0" w:line="240" w:lineRule="auto"/>
        <w:jc w:val="both"/>
        <w:rPr>
          <w:rFonts w:ascii="Times New Roman" w:hAnsi="Times New Roman"/>
          <w:sz w:val="24"/>
          <w:szCs w:val="24"/>
          <w:lang w:eastAsia="hu-HU"/>
        </w:rPr>
      </w:pPr>
      <w:r w:rsidRPr="0093320B">
        <w:rPr>
          <w:rFonts w:ascii="Times New Roman" w:hAnsi="Times New Roman"/>
          <w:b/>
          <w:sz w:val="24"/>
          <w:szCs w:val="24"/>
          <w:lang w:eastAsia="hu-HU"/>
        </w:rPr>
        <w:t>Adattárolás helye:</w:t>
      </w:r>
      <w:r w:rsidRPr="0093320B">
        <w:rPr>
          <w:rFonts w:ascii="Times New Roman" w:hAnsi="Times New Roman"/>
          <w:sz w:val="24"/>
          <w:szCs w:val="24"/>
          <w:lang w:eastAsia="hu-HU"/>
        </w:rPr>
        <w:tab/>
        <w:t>1012 Budapest, Krisztina krt. 37/</w:t>
      </w:r>
      <w:proofErr w:type="gramStart"/>
      <w:r w:rsidRPr="0093320B">
        <w:rPr>
          <w:rFonts w:ascii="Times New Roman" w:hAnsi="Times New Roman"/>
          <w:sz w:val="24"/>
          <w:szCs w:val="24"/>
          <w:lang w:eastAsia="hu-HU"/>
        </w:rPr>
        <w:t>A</w:t>
      </w:r>
      <w:proofErr w:type="gramEnd"/>
      <w:r w:rsidRPr="0093320B">
        <w:rPr>
          <w:rFonts w:ascii="Times New Roman" w:hAnsi="Times New Roman"/>
          <w:sz w:val="24"/>
          <w:szCs w:val="24"/>
          <w:lang w:eastAsia="hu-HU"/>
        </w:rPr>
        <w:t>.</w:t>
      </w:r>
    </w:p>
    <w:p w14:paraId="4B884C9F" w14:textId="77777777" w:rsidR="00DD10F2" w:rsidRPr="0093320B" w:rsidRDefault="00DD10F2" w:rsidP="00DD10F2">
      <w:pPr>
        <w:spacing w:after="0" w:line="240" w:lineRule="auto"/>
        <w:jc w:val="both"/>
        <w:rPr>
          <w:rFonts w:ascii="Times New Roman" w:hAnsi="Times New Roman"/>
          <w:sz w:val="24"/>
          <w:szCs w:val="24"/>
          <w:lang w:eastAsia="hu-HU"/>
        </w:rPr>
      </w:pPr>
    </w:p>
    <w:p w14:paraId="4B884CA0" w14:textId="77777777" w:rsidR="00DD10F2" w:rsidRPr="0093320B" w:rsidRDefault="00DD10F2" w:rsidP="00DD10F2">
      <w:pPr>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Az Adatfeldolgozó a 2. pont szerint kezelt adatokat az ott megjelölt ideig kezeli, és az Adatkezelővel megkötött BACK OFFICE keretszerződés alapján teljes körű – a kommunikációs alkalmazások üzemeltetését magában foglaló – informatikai továbbá ügyviteli és dokumentációs szolgáltatást nyújt.</w:t>
      </w:r>
    </w:p>
    <w:p w14:paraId="4B884CA1" w14:textId="77777777" w:rsidR="00DD10F2" w:rsidRPr="0093320B" w:rsidRDefault="00DD10F2" w:rsidP="00DD10F2">
      <w:pPr>
        <w:spacing w:after="0" w:line="240" w:lineRule="auto"/>
        <w:jc w:val="both"/>
        <w:rPr>
          <w:rFonts w:ascii="Times New Roman" w:hAnsi="Times New Roman"/>
          <w:sz w:val="24"/>
          <w:szCs w:val="24"/>
          <w:lang w:eastAsia="hu-HU"/>
        </w:rPr>
      </w:pPr>
    </w:p>
    <w:p w14:paraId="4B884CA2" w14:textId="77777777" w:rsidR="00DD10F2" w:rsidRPr="0093320B" w:rsidRDefault="00DD10F2" w:rsidP="00DD10F2">
      <w:pPr>
        <w:spacing w:after="0" w:line="240" w:lineRule="auto"/>
        <w:jc w:val="both"/>
        <w:rPr>
          <w:rFonts w:ascii="Times New Roman" w:hAnsi="Times New Roman"/>
          <w:b/>
          <w:sz w:val="24"/>
          <w:szCs w:val="24"/>
          <w:lang w:eastAsia="hu-HU"/>
        </w:rPr>
      </w:pPr>
      <w:r w:rsidRPr="0093320B">
        <w:rPr>
          <w:rFonts w:ascii="Times New Roman" w:hAnsi="Times New Roman"/>
          <w:b/>
          <w:sz w:val="24"/>
          <w:szCs w:val="24"/>
          <w:lang w:eastAsia="hu-HU"/>
        </w:rPr>
        <w:t>A személyes adatok címzettje:</w:t>
      </w:r>
    </w:p>
    <w:p w14:paraId="4B884CA3" w14:textId="77777777" w:rsidR="00DD10F2" w:rsidRPr="0093320B" w:rsidRDefault="00DD10F2" w:rsidP="00DD10F2">
      <w:pPr>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Adatkezelő a képzések során külső képző szervezetet vehet igénybe. Az érintett a részére átadott kötelezésből, tanulmányi szerződésből értesül az adattovábbítás címzettjéről</w:t>
      </w:r>
      <w:proofErr w:type="gramStart"/>
      <w:r w:rsidRPr="0093320B">
        <w:rPr>
          <w:rFonts w:ascii="Times New Roman" w:hAnsi="Times New Roman"/>
          <w:sz w:val="24"/>
          <w:szCs w:val="24"/>
          <w:lang w:eastAsia="hu-HU"/>
        </w:rPr>
        <w:t>..</w:t>
      </w:r>
      <w:proofErr w:type="gramEnd"/>
      <w:r w:rsidRPr="0093320B">
        <w:rPr>
          <w:rFonts w:ascii="Times New Roman" w:hAnsi="Times New Roman"/>
          <w:sz w:val="24"/>
          <w:szCs w:val="24"/>
          <w:lang w:eastAsia="hu-HU"/>
        </w:rPr>
        <w:t xml:space="preserve"> </w:t>
      </w:r>
    </w:p>
    <w:p w14:paraId="4B884CA4" w14:textId="77777777" w:rsidR="00DD10F2" w:rsidRPr="0093320B" w:rsidRDefault="00DD10F2" w:rsidP="00DD10F2">
      <w:pPr>
        <w:spacing w:after="0" w:line="240" w:lineRule="auto"/>
        <w:jc w:val="both"/>
        <w:rPr>
          <w:rFonts w:ascii="Times New Roman" w:hAnsi="Times New Roman"/>
          <w:sz w:val="24"/>
          <w:szCs w:val="24"/>
          <w:lang w:eastAsia="hu-HU"/>
        </w:rPr>
      </w:pPr>
    </w:p>
    <w:p w14:paraId="4B884CA5" w14:textId="77777777" w:rsidR="00DD10F2" w:rsidRPr="0093320B" w:rsidRDefault="00DD10F2" w:rsidP="00DD10F2">
      <w:pPr>
        <w:spacing w:after="0" w:line="240" w:lineRule="auto"/>
        <w:jc w:val="both"/>
        <w:rPr>
          <w:rFonts w:ascii="Times New Roman" w:hAnsi="Times New Roman"/>
          <w:b/>
          <w:sz w:val="24"/>
          <w:szCs w:val="24"/>
          <w:lang w:eastAsia="hu-HU"/>
        </w:rPr>
      </w:pPr>
      <w:r w:rsidRPr="0093320B">
        <w:rPr>
          <w:rFonts w:ascii="Times New Roman" w:hAnsi="Times New Roman"/>
          <w:b/>
          <w:sz w:val="24"/>
          <w:szCs w:val="24"/>
          <w:lang w:eastAsia="hu-HU"/>
        </w:rPr>
        <w:lastRenderedPageBreak/>
        <w:t>A hatósági vizsgák</w:t>
      </w:r>
      <w:r w:rsidR="00B93071">
        <w:rPr>
          <w:rFonts w:ascii="Times New Roman" w:hAnsi="Times New Roman"/>
          <w:b/>
          <w:sz w:val="24"/>
          <w:szCs w:val="24"/>
          <w:lang w:eastAsia="hu-HU"/>
        </w:rPr>
        <w:t xml:space="preserve"> és továbbképzések</w:t>
      </w:r>
      <w:r w:rsidRPr="0093320B">
        <w:rPr>
          <w:rFonts w:ascii="Times New Roman" w:hAnsi="Times New Roman"/>
          <w:b/>
          <w:sz w:val="24"/>
          <w:szCs w:val="24"/>
          <w:lang w:eastAsia="hu-HU"/>
        </w:rPr>
        <w:t xml:space="preserve"> esetén az adattovábbítás címzettje:</w:t>
      </w:r>
    </w:p>
    <w:p w14:paraId="4B884CA6" w14:textId="77777777" w:rsidR="00DD10F2" w:rsidRPr="0093320B" w:rsidRDefault="00DD10F2" w:rsidP="00DD10F2">
      <w:pPr>
        <w:spacing w:after="0" w:line="240" w:lineRule="auto"/>
        <w:jc w:val="both"/>
        <w:rPr>
          <w:rFonts w:ascii="Times New Roman" w:hAnsi="Times New Roman"/>
          <w:sz w:val="24"/>
          <w:szCs w:val="24"/>
          <w:lang w:eastAsia="hu-HU"/>
        </w:rPr>
      </w:pPr>
    </w:p>
    <w:p w14:paraId="4B884CA7"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Név</w:t>
      </w:r>
      <w:proofErr w:type="gramStart"/>
      <w:r w:rsidRPr="0093320B">
        <w:rPr>
          <w:rFonts w:ascii="Times New Roman" w:eastAsia="Times New Roman" w:hAnsi="Times New Roman"/>
          <w:sz w:val="24"/>
          <w:szCs w:val="24"/>
          <w:lang w:eastAsia="hu-HU"/>
        </w:rPr>
        <w:t>:                  KTI</w:t>
      </w:r>
      <w:proofErr w:type="gramEnd"/>
      <w:r w:rsidRPr="0093320B">
        <w:rPr>
          <w:rFonts w:ascii="Times New Roman" w:eastAsia="Times New Roman" w:hAnsi="Times New Roman"/>
          <w:sz w:val="24"/>
          <w:szCs w:val="24"/>
          <w:lang w:eastAsia="hu-HU"/>
        </w:rPr>
        <w:t xml:space="preserve"> Közlekedéstudományi Intézet Nonprofit Korlátolt Felelősségű Társaság</w:t>
      </w:r>
    </w:p>
    <w:p w14:paraId="4B884CA8"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Székhelye:</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1119 Budapest, Than Károly u. 3-5.</w:t>
      </w:r>
    </w:p>
    <w:p w14:paraId="4B884CA9"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Számlavezető pénzintézet:</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Magyar Államkincstár</w:t>
      </w:r>
    </w:p>
    <w:p w14:paraId="4B884CAA"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Számlaszám:</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 xml:space="preserve">  </w:t>
      </w:r>
      <w:r w:rsidRPr="0093320B">
        <w:rPr>
          <w:rFonts w:ascii="Times New Roman" w:eastAsia="Times New Roman" w:hAnsi="Times New Roman"/>
          <w:sz w:val="24"/>
          <w:szCs w:val="24"/>
          <w:lang w:eastAsia="hu-HU"/>
        </w:rPr>
        <w:tab/>
        <w:t>10032000-00287584-00000017</w:t>
      </w:r>
    </w:p>
    <w:p w14:paraId="4B884CAB"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Számlázási cím:</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1518 Budapest, Pf.: 107.</w:t>
      </w:r>
    </w:p>
    <w:p w14:paraId="4B884CAC"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Adószáma:</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21925221-2-43</w:t>
      </w:r>
    </w:p>
    <w:p w14:paraId="4B884CAD"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Statisztikai jelzőszáma:</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21925221-7219-572-01</w:t>
      </w:r>
    </w:p>
    <w:p w14:paraId="4B884CAE" w14:textId="77777777" w:rsidR="00DD10F2" w:rsidRPr="0093320B"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 xml:space="preserve">Cégbíróság: </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Fővárosi Törvényszék Cégbírósága</w:t>
      </w:r>
    </w:p>
    <w:p w14:paraId="4B884CAF" w14:textId="77777777" w:rsidR="00DD10F2" w:rsidRDefault="00DD10F2" w:rsidP="00DD10F2">
      <w:pPr>
        <w:spacing w:after="0" w:line="240" w:lineRule="auto"/>
        <w:jc w:val="both"/>
        <w:rPr>
          <w:rFonts w:ascii="Times New Roman" w:eastAsia="Times New Roman" w:hAnsi="Times New Roman"/>
          <w:sz w:val="24"/>
          <w:szCs w:val="24"/>
          <w:lang w:eastAsia="hu-HU"/>
        </w:rPr>
      </w:pPr>
      <w:r w:rsidRPr="0093320B">
        <w:rPr>
          <w:rFonts w:ascii="Times New Roman" w:eastAsia="Times New Roman" w:hAnsi="Times New Roman"/>
          <w:sz w:val="24"/>
          <w:szCs w:val="24"/>
          <w:lang w:eastAsia="hu-HU"/>
        </w:rPr>
        <w:t>Cégjegyzékszám:</w:t>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r>
      <w:r w:rsidRPr="0093320B">
        <w:rPr>
          <w:rFonts w:ascii="Times New Roman" w:eastAsia="Times New Roman" w:hAnsi="Times New Roman"/>
          <w:sz w:val="24"/>
          <w:szCs w:val="24"/>
          <w:lang w:eastAsia="hu-HU"/>
        </w:rPr>
        <w:tab/>
        <w:t>01-09-890710</w:t>
      </w:r>
    </w:p>
    <w:p w14:paraId="4B884CB0" w14:textId="77777777" w:rsidR="00B93071" w:rsidRDefault="00B93071" w:rsidP="00DD10F2">
      <w:pPr>
        <w:spacing w:after="0" w:line="240" w:lineRule="auto"/>
        <w:jc w:val="both"/>
        <w:rPr>
          <w:rFonts w:ascii="Times New Roman" w:eastAsia="Times New Roman" w:hAnsi="Times New Roman"/>
          <w:sz w:val="24"/>
          <w:szCs w:val="24"/>
          <w:lang w:eastAsia="hu-HU"/>
        </w:rPr>
      </w:pPr>
    </w:p>
    <w:p w14:paraId="4B884CB1" w14:textId="77777777" w:rsidR="00B93071" w:rsidRPr="0093320B"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Név:</w:t>
      </w:r>
      <w:r w:rsidRPr="0093320B">
        <w:rPr>
          <w:rFonts w:ascii="Times New Roman" w:eastAsia="Times New Roman" w:hAnsi="Times New Roman"/>
          <w:sz w:val="24"/>
          <w:szCs w:val="24"/>
          <w:lang w:eastAsia="hu-HU"/>
        </w:rPr>
        <w:t xml:space="preserve"> </w:t>
      </w:r>
      <w:r w:rsidRPr="00B93071">
        <w:rPr>
          <w:rFonts w:ascii="Times New Roman" w:eastAsia="Times New Roman" w:hAnsi="Times New Roman"/>
          <w:sz w:val="24"/>
          <w:szCs w:val="24"/>
          <w:lang w:eastAsia="hu-HU"/>
        </w:rPr>
        <w:t>KAV Közlekedési Alkalmassági és Vizsgaközpont Nonprofit Korlátolt Felelősségű Társaság</w:t>
      </w:r>
    </w:p>
    <w:p w14:paraId="4B884CB2"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w:t>
      </w:r>
      <w:r w:rsidRPr="00B93071">
        <w:rPr>
          <w:rFonts w:ascii="Times New Roman" w:eastAsia="Times New Roman" w:hAnsi="Times New Roman"/>
          <w:sz w:val="24"/>
          <w:szCs w:val="24"/>
          <w:lang w:eastAsia="hu-HU"/>
        </w:rPr>
        <w:t>zékhelye:</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1033 Budapest, Polgár u. 8-10.</w:t>
      </w:r>
      <w:r w:rsidRPr="00B93071">
        <w:rPr>
          <w:rFonts w:ascii="Times New Roman" w:eastAsia="Times New Roman" w:hAnsi="Times New Roman"/>
          <w:sz w:val="24"/>
          <w:szCs w:val="24"/>
          <w:lang w:eastAsia="hu-HU"/>
        </w:rPr>
        <w:tab/>
      </w:r>
    </w:p>
    <w:p w14:paraId="4B884CB3"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L</w:t>
      </w:r>
      <w:r w:rsidRPr="00B93071">
        <w:rPr>
          <w:rFonts w:ascii="Times New Roman" w:eastAsia="Times New Roman" w:hAnsi="Times New Roman"/>
          <w:sz w:val="24"/>
          <w:szCs w:val="24"/>
          <w:lang w:eastAsia="hu-HU"/>
        </w:rPr>
        <w:t xml:space="preserve">evelezési cím: </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1438 Budapest, Pf. 477</w:t>
      </w:r>
    </w:p>
    <w:p w14:paraId="4B884CB4"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w:t>
      </w:r>
      <w:r w:rsidRPr="00B93071">
        <w:rPr>
          <w:rFonts w:ascii="Times New Roman" w:eastAsia="Times New Roman" w:hAnsi="Times New Roman"/>
          <w:sz w:val="24"/>
          <w:szCs w:val="24"/>
          <w:lang w:eastAsia="hu-HU"/>
        </w:rPr>
        <w:t>zámlavezető pénzintézet:</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t xml:space="preserve">OTP Bank </w:t>
      </w:r>
      <w:proofErr w:type="spellStart"/>
      <w:r w:rsidRPr="00B93071">
        <w:rPr>
          <w:rFonts w:ascii="Times New Roman" w:eastAsia="Times New Roman" w:hAnsi="Times New Roman"/>
          <w:sz w:val="24"/>
          <w:szCs w:val="24"/>
          <w:lang w:eastAsia="hu-HU"/>
        </w:rPr>
        <w:t>Nyrt</w:t>
      </w:r>
      <w:proofErr w:type="spellEnd"/>
      <w:r w:rsidRPr="00B93071">
        <w:rPr>
          <w:rFonts w:ascii="Times New Roman" w:eastAsia="Times New Roman" w:hAnsi="Times New Roman"/>
          <w:sz w:val="24"/>
          <w:szCs w:val="24"/>
          <w:lang w:eastAsia="hu-HU"/>
        </w:rPr>
        <w:t>.</w:t>
      </w:r>
    </w:p>
    <w:p w14:paraId="4B884CB5"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w:t>
      </w:r>
      <w:r w:rsidRPr="00B93071">
        <w:rPr>
          <w:rFonts w:ascii="Times New Roman" w:eastAsia="Times New Roman" w:hAnsi="Times New Roman"/>
          <w:sz w:val="24"/>
          <w:szCs w:val="24"/>
          <w:lang w:eastAsia="hu-HU"/>
        </w:rPr>
        <w:t xml:space="preserve">zámlaszám: </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11711003-21463062-00000000</w:t>
      </w:r>
    </w:p>
    <w:p w14:paraId="4B884CB6"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w:t>
      </w:r>
      <w:r w:rsidRPr="00B93071">
        <w:rPr>
          <w:rFonts w:ascii="Times New Roman" w:eastAsia="Times New Roman" w:hAnsi="Times New Roman"/>
          <w:sz w:val="24"/>
          <w:szCs w:val="24"/>
          <w:lang w:eastAsia="hu-HU"/>
        </w:rPr>
        <w:t>zámlázási cím:</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1033 Budapest, Polgár u. 8-10.</w:t>
      </w:r>
    </w:p>
    <w:p w14:paraId="4B884CB7"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w:t>
      </w:r>
      <w:r w:rsidRPr="00B93071">
        <w:rPr>
          <w:rFonts w:ascii="Times New Roman" w:eastAsia="Times New Roman" w:hAnsi="Times New Roman"/>
          <w:sz w:val="24"/>
          <w:szCs w:val="24"/>
          <w:lang w:eastAsia="hu-HU"/>
        </w:rPr>
        <w:t>dószáma:</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26580708-2-41</w:t>
      </w:r>
    </w:p>
    <w:p w14:paraId="4B884CB8" w14:textId="77777777" w:rsidR="00B93071" w:rsidRPr="00B93071"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w:t>
      </w:r>
      <w:r w:rsidRPr="00B93071">
        <w:rPr>
          <w:rFonts w:ascii="Times New Roman" w:eastAsia="Times New Roman" w:hAnsi="Times New Roman"/>
          <w:sz w:val="24"/>
          <w:szCs w:val="24"/>
          <w:lang w:eastAsia="hu-HU"/>
        </w:rPr>
        <w:t>tatisztikai jelzőszáma:</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t>26580708-7490-572-01</w:t>
      </w:r>
    </w:p>
    <w:p w14:paraId="4B884CB9" w14:textId="77777777" w:rsidR="00B93071" w:rsidRPr="0093320B" w:rsidRDefault="00B93071" w:rsidP="00B93071">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C</w:t>
      </w:r>
      <w:r w:rsidRPr="00B93071">
        <w:rPr>
          <w:rFonts w:ascii="Times New Roman" w:eastAsia="Times New Roman" w:hAnsi="Times New Roman"/>
          <w:sz w:val="24"/>
          <w:szCs w:val="24"/>
          <w:lang w:eastAsia="hu-HU"/>
        </w:rPr>
        <w:t>égjegyzékszám:</w:t>
      </w:r>
      <w:r w:rsidRPr="00B93071">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sidRPr="00B93071">
        <w:rPr>
          <w:rFonts w:ascii="Times New Roman" w:eastAsia="Times New Roman" w:hAnsi="Times New Roman"/>
          <w:sz w:val="24"/>
          <w:szCs w:val="24"/>
          <w:lang w:eastAsia="hu-HU"/>
        </w:rPr>
        <w:t>01-09-333264</w:t>
      </w:r>
    </w:p>
    <w:p w14:paraId="4B884CBA" w14:textId="77777777" w:rsidR="00DD10F2" w:rsidRPr="0093320B" w:rsidRDefault="00DD10F2" w:rsidP="00DD10F2">
      <w:pPr>
        <w:spacing w:after="0" w:line="240" w:lineRule="auto"/>
        <w:jc w:val="both"/>
        <w:rPr>
          <w:rFonts w:ascii="Times New Roman" w:hAnsi="Times New Roman"/>
          <w:sz w:val="24"/>
          <w:szCs w:val="24"/>
          <w:lang w:eastAsia="hu-HU"/>
        </w:rPr>
      </w:pPr>
    </w:p>
    <w:p w14:paraId="4B884CBB" w14:textId="77777777" w:rsidR="00DD10F2" w:rsidRPr="0093320B" w:rsidRDefault="00DD10F2" w:rsidP="00DD10F2">
      <w:pPr>
        <w:ind w:left="357" w:hanging="357"/>
        <w:contextualSpacing/>
        <w:jc w:val="both"/>
        <w:outlineLvl w:val="0"/>
        <w:rPr>
          <w:rFonts w:ascii="Times New Roman" w:hAnsi="Times New Roman"/>
          <w:b/>
          <w:sz w:val="24"/>
          <w:szCs w:val="24"/>
        </w:rPr>
      </w:pPr>
      <w:r w:rsidRPr="0093320B">
        <w:rPr>
          <w:rFonts w:ascii="Times New Roman" w:hAnsi="Times New Roman"/>
          <w:b/>
          <w:sz w:val="24"/>
          <w:szCs w:val="24"/>
        </w:rPr>
        <w:t>4. Az adatok megismerésére jogosult személyek köre:</w:t>
      </w:r>
    </w:p>
    <w:p w14:paraId="4B884CBC" w14:textId="77777777" w:rsidR="00DD10F2" w:rsidRPr="0093320B" w:rsidRDefault="00DD10F2" w:rsidP="00DD10F2">
      <w:pPr>
        <w:jc w:val="both"/>
        <w:rPr>
          <w:rFonts w:ascii="Times New Roman" w:hAnsi="Times New Roman"/>
          <w:sz w:val="24"/>
          <w:szCs w:val="24"/>
          <w:lang w:eastAsia="hu-HU"/>
        </w:rPr>
      </w:pPr>
      <w:r w:rsidRPr="0093320B">
        <w:rPr>
          <w:rFonts w:ascii="Times New Roman" w:hAnsi="Times New Roman"/>
          <w:sz w:val="24"/>
          <w:szCs w:val="24"/>
          <w:lang w:eastAsia="hu-HU"/>
        </w:rPr>
        <w:t>A képzésben, oktatásban, illetve annak lebonyolításában részt vevő munkatársak.</w:t>
      </w:r>
    </w:p>
    <w:p w14:paraId="4B884CBD" w14:textId="77777777" w:rsidR="00DD10F2" w:rsidRPr="0093320B" w:rsidRDefault="00DD10F2" w:rsidP="00DD10F2">
      <w:pPr>
        <w:ind w:left="357" w:hanging="357"/>
        <w:contextualSpacing/>
        <w:jc w:val="both"/>
        <w:outlineLvl w:val="0"/>
        <w:rPr>
          <w:rFonts w:ascii="Times New Roman" w:hAnsi="Times New Roman"/>
          <w:b/>
          <w:sz w:val="24"/>
          <w:szCs w:val="24"/>
        </w:rPr>
      </w:pPr>
      <w:r w:rsidRPr="0093320B">
        <w:rPr>
          <w:rFonts w:ascii="Times New Roman" w:hAnsi="Times New Roman"/>
          <w:b/>
          <w:sz w:val="24"/>
          <w:szCs w:val="24"/>
        </w:rPr>
        <w:t>5. Adatbiztonsági intézkedésekről szóló tájékoztatás:</w:t>
      </w:r>
    </w:p>
    <w:p w14:paraId="4B884CBE" w14:textId="77777777" w:rsidR="00DD10F2" w:rsidRPr="0093320B" w:rsidRDefault="00DD10F2" w:rsidP="00DD10F2">
      <w:pPr>
        <w:spacing w:after="0" w:line="240" w:lineRule="auto"/>
        <w:ind w:left="720" w:hanging="720"/>
        <w:jc w:val="both"/>
        <w:rPr>
          <w:rFonts w:ascii="Times New Roman" w:hAnsi="Times New Roman"/>
          <w:b/>
          <w:bCs/>
          <w:sz w:val="24"/>
          <w:szCs w:val="24"/>
          <w:lang w:eastAsia="hu-HU"/>
        </w:rPr>
      </w:pPr>
      <w:r w:rsidRPr="0093320B">
        <w:rPr>
          <w:rFonts w:ascii="Times New Roman" w:hAnsi="Times New Roman"/>
          <w:b/>
          <w:bCs/>
          <w:sz w:val="24"/>
          <w:szCs w:val="24"/>
          <w:lang w:eastAsia="hu-HU"/>
        </w:rPr>
        <w:t>Az adatok tárolásának módja, az adatkezelés biztonsága:</w:t>
      </w:r>
    </w:p>
    <w:p w14:paraId="4B884CBF" w14:textId="77777777" w:rsidR="00DD10F2" w:rsidRPr="0093320B" w:rsidRDefault="00DD10F2" w:rsidP="00DD10F2">
      <w:pPr>
        <w:spacing w:after="0" w:line="240" w:lineRule="auto"/>
        <w:ind w:left="720" w:hanging="720"/>
        <w:jc w:val="both"/>
        <w:rPr>
          <w:rFonts w:ascii="Times New Roman" w:hAnsi="Times New Roman"/>
          <w:sz w:val="24"/>
          <w:szCs w:val="24"/>
          <w:lang w:eastAsia="hu-HU"/>
        </w:rPr>
      </w:pPr>
    </w:p>
    <w:p w14:paraId="4B884CC0" w14:textId="77777777" w:rsidR="00DD10F2" w:rsidRPr="0093320B" w:rsidRDefault="00DD10F2" w:rsidP="00DD10F2">
      <w:pPr>
        <w:numPr>
          <w:ilvl w:val="0"/>
          <w:numId w:val="2"/>
        </w:numPr>
        <w:spacing w:after="0" w:line="240" w:lineRule="auto"/>
        <w:ind w:left="709" w:hanging="425"/>
        <w:jc w:val="both"/>
        <w:rPr>
          <w:rFonts w:ascii="Times New Roman" w:hAnsi="Times New Roman"/>
          <w:sz w:val="24"/>
          <w:szCs w:val="24"/>
          <w:lang w:eastAsia="hu-HU"/>
        </w:rPr>
      </w:pPr>
      <w:r w:rsidRPr="0093320B">
        <w:rPr>
          <w:rFonts w:ascii="Times New Roman" w:hAnsi="Times New Roman"/>
          <w:sz w:val="24"/>
          <w:szCs w:val="24"/>
          <w:lang w:eastAsia="hu-HU"/>
        </w:rPr>
        <w:t>Adatkezelő az Adatfeldolgozók közreműködésével megteszik azokat a technikai és szervezési intézkedéseket:</w:t>
      </w:r>
    </w:p>
    <w:p w14:paraId="4B884CC1" w14:textId="77777777" w:rsidR="00DD10F2" w:rsidRPr="0093320B" w:rsidRDefault="00DD10F2" w:rsidP="00DD10F2">
      <w:pPr>
        <w:numPr>
          <w:ilvl w:val="1"/>
          <w:numId w:val="3"/>
        </w:numPr>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lastRenderedPageBreak/>
        <w:t xml:space="preserve">amelyek ahhoz szükségesek, hogy az </w:t>
      </w:r>
      <w:proofErr w:type="gramStart"/>
      <w:r w:rsidRPr="0093320B">
        <w:rPr>
          <w:rFonts w:ascii="Times New Roman" w:hAnsi="Times New Roman"/>
          <w:sz w:val="24"/>
          <w:szCs w:val="24"/>
          <w:lang w:eastAsia="hu-HU"/>
        </w:rPr>
        <w:t>alkalmazás(</w:t>
      </w:r>
      <w:proofErr w:type="gramEnd"/>
      <w:r w:rsidRPr="0093320B">
        <w:rPr>
          <w:rFonts w:ascii="Times New Roman" w:hAnsi="Times New Roman"/>
          <w:sz w:val="24"/>
          <w:szCs w:val="24"/>
          <w:lang w:eastAsia="hu-HU"/>
        </w:rPr>
        <w:t>ok) az IT biztonsági szabályzatban foglaltaknak (IBSZ) megfelelően működjön vagy működjenek;</w:t>
      </w:r>
    </w:p>
    <w:p w14:paraId="4B884CC2" w14:textId="77777777" w:rsidR="00DD10F2" w:rsidRPr="0093320B" w:rsidRDefault="00DD10F2" w:rsidP="00DD10F2">
      <w:pPr>
        <w:numPr>
          <w:ilvl w:val="1"/>
          <w:numId w:val="3"/>
        </w:numPr>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 xml:space="preserve">biztosítják, hogy a jogosult felhasználók a jogosultsági szintjüknek megfelelően érjék el az alkalmazás </w:t>
      </w:r>
      <w:proofErr w:type="gramStart"/>
      <w:r w:rsidRPr="0093320B">
        <w:rPr>
          <w:rFonts w:ascii="Times New Roman" w:hAnsi="Times New Roman"/>
          <w:sz w:val="24"/>
          <w:szCs w:val="24"/>
          <w:lang w:eastAsia="hu-HU"/>
        </w:rPr>
        <w:t>funkcióit</w:t>
      </w:r>
      <w:proofErr w:type="gramEnd"/>
      <w:r w:rsidRPr="0093320B">
        <w:rPr>
          <w:rFonts w:ascii="Times New Roman" w:hAnsi="Times New Roman"/>
          <w:sz w:val="24"/>
          <w:szCs w:val="24"/>
          <w:lang w:eastAsia="hu-HU"/>
        </w:rPr>
        <w:t xml:space="preserve"> és az adatokat;</w:t>
      </w:r>
    </w:p>
    <w:p w14:paraId="4B884CC3" w14:textId="77777777" w:rsidR="00DD10F2" w:rsidRPr="0093320B" w:rsidRDefault="00DD10F2" w:rsidP="00DD10F2">
      <w:pPr>
        <w:numPr>
          <w:ilvl w:val="1"/>
          <w:numId w:val="3"/>
        </w:numPr>
        <w:spacing w:after="0" w:line="240" w:lineRule="auto"/>
        <w:jc w:val="both"/>
        <w:rPr>
          <w:rFonts w:ascii="Times New Roman" w:hAnsi="Times New Roman"/>
          <w:sz w:val="24"/>
          <w:szCs w:val="24"/>
          <w:lang w:eastAsia="hu-HU"/>
        </w:rPr>
      </w:pPr>
      <w:r w:rsidRPr="0093320B">
        <w:rPr>
          <w:rFonts w:ascii="Times New Roman" w:hAnsi="Times New Roman"/>
          <w:sz w:val="24"/>
          <w:szCs w:val="24"/>
          <w:lang w:eastAsia="hu-HU"/>
        </w:rPr>
        <w:t>valamint gondoskodnak az adatok mentéséről és archiválásról;</w:t>
      </w:r>
    </w:p>
    <w:p w14:paraId="4B884CC4" w14:textId="77777777" w:rsidR="00DD10F2" w:rsidRPr="0093320B" w:rsidRDefault="00DD10F2" w:rsidP="00DD10F2">
      <w:pPr>
        <w:numPr>
          <w:ilvl w:val="0"/>
          <w:numId w:val="2"/>
        </w:numPr>
        <w:spacing w:after="0" w:line="240" w:lineRule="auto"/>
        <w:ind w:left="709" w:hanging="425"/>
        <w:jc w:val="both"/>
        <w:rPr>
          <w:rFonts w:ascii="Times New Roman" w:hAnsi="Times New Roman"/>
          <w:sz w:val="24"/>
          <w:szCs w:val="24"/>
          <w:lang w:eastAsia="hu-HU"/>
        </w:rPr>
      </w:pPr>
      <w:r w:rsidRPr="0093320B">
        <w:rPr>
          <w:rFonts w:ascii="Times New Roman" w:hAnsi="Times New Roman"/>
          <w:sz w:val="24"/>
          <w:szCs w:val="24"/>
          <w:lang w:eastAsia="hu-HU"/>
        </w:rPr>
        <w:t>továbbá betartják azokat az eljárási szabályokat, amelyek a 7. pontban meghatározott adatvédelmi jogszabályokban foglalt előírások érvényre juttatásához szükségesek. A tárolt állományokat az Adatkezelő a MÁV SZK Adatfeldolgozó útján a vírusellenőrzésnek és egyéb biztonsági szűréseknek veti alá.</w:t>
      </w:r>
    </w:p>
    <w:p w14:paraId="4B884CC5" w14:textId="77777777" w:rsidR="00DD10F2" w:rsidRPr="0093320B" w:rsidRDefault="00DD10F2" w:rsidP="00DD10F2">
      <w:pPr>
        <w:numPr>
          <w:ilvl w:val="0"/>
          <w:numId w:val="2"/>
        </w:numPr>
        <w:spacing w:after="0" w:line="240" w:lineRule="auto"/>
        <w:ind w:left="709" w:hanging="425"/>
        <w:jc w:val="both"/>
        <w:rPr>
          <w:rFonts w:ascii="Times New Roman" w:hAnsi="Times New Roman"/>
          <w:sz w:val="24"/>
          <w:szCs w:val="24"/>
          <w:lang w:eastAsia="hu-HU"/>
        </w:rPr>
      </w:pPr>
      <w:r w:rsidRPr="0093320B">
        <w:rPr>
          <w:rFonts w:ascii="Times New Roman" w:hAnsi="Times New Roman"/>
          <w:sz w:val="24"/>
          <w:szCs w:val="24"/>
          <w:lang w:eastAsia="hu-HU"/>
        </w:rPr>
        <w:t>Adatkezelő olyan műszaki, szervezési és szervezeti intézkedésekkel gondoskodik az adatkezelés biztonságának védelméről, amely az adatkezeléssel kapcsolatban a kockázatoknak megfelelő védelmi szintet nyújt, az alkalmazott informatikai eszközöket úgy választja meg és oly módon üzemelteti, hogy a kezelt adat:</w:t>
      </w:r>
    </w:p>
    <w:p w14:paraId="4B884CC6" w14:textId="77777777" w:rsidR="00DD10F2" w:rsidRPr="0093320B" w:rsidRDefault="00DD10F2" w:rsidP="00DD10F2">
      <w:pPr>
        <w:numPr>
          <w:ilvl w:val="0"/>
          <w:numId w:val="1"/>
        </w:numPr>
        <w:tabs>
          <w:tab w:val="num" w:pos="1418"/>
        </w:tabs>
        <w:spacing w:after="0" w:line="240" w:lineRule="auto"/>
        <w:ind w:left="1418" w:hanging="283"/>
        <w:jc w:val="both"/>
        <w:rPr>
          <w:rFonts w:ascii="Times New Roman" w:hAnsi="Times New Roman"/>
          <w:sz w:val="24"/>
          <w:szCs w:val="24"/>
          <w:lang w:eastAsia="hu-HU"/>
        </w:rPr>
      </w:pPr>
      <w:r w:rsidRPr="0093320B">
        <w:rPr>
          <w:rFonts w:ascii="Times New Roman" w:hAnsi="Times New Roman"/>
          <w:sz w:val="24"/>
          <w:szCs w:val="24"/>
          <w:lang w:eastAsia="hu-HU"/>
        </w:rPr>
        <w:t>az arra feljogosítottak számára hozzáférhető legyen (rendelkezésre állás);</w:t>
      </w:r>
    </w:p>
    <w:p w14:paraId="4B884CC7" w14:textId="77777777" w:rsidR="00DD10F2" w:rsidRPr="0093320B" w:rsidRDefault="00DD10F2" w:rsidP="00DD10F2">
      <w:pPr>
        <w:numPr>
          <w:ilvl w:val="0"/>
          <w:numId w:val="1"/>
        </w:numPr>
        <w:tabs>
          <w:tab w:val="num" w:pos="1418"/>
        </w:tabs>
        <w:spacing w:after="0" w:line="240" w:lineRule="auto"/>
        <w:ind w:left="1418" w:hanging="283"/>
        <w:jc w:val="both"/>
        <w:rPr>
          <w:rFonts w:ascii="Times New Roman" w:hAnsi="Times New Roman"/>
          <w:sz w:val="24"/>
          <w:szCs w:val="24"/>
          <w:lang w:eastAsia="hu-HU"/>
        </w:rPr>
      </w:pPr>
      <w:r w:rsidRPr="0093320B">
        <w:rPr>
          <w:rFonts w:ascii="Times New Roman" w:hAnsi="Times New Roman"/>
          <w:sz w:val="24"/>
          <w:szCs w:val="24"/>
          <w:lang w:eastAsia="hu-HU"/>
        </w:rPr>
        <w:t>hitelessége és hitelesítése biztosított legyen (adatkezelés hitelessége);</w:t>
      </w:r>
    </w:p>
    <w:p w14:paraId="4B884CC8" w14:textId="77777777" w:rsidR="00DD10F2" w:rsidRPr="0093320B" w:rsidRDefault="00DD10F2" w:rsidP="00DD10F2">
      <w:pPr>
        <w:numPr>
          <w:ilvl w:val="0"/>
          <w:numId w:val="1"/>
        </w:numPr>
        <w:tabs>
          <w:tab w:val="num" w:pos="1418"/>
        </w:tabs>
        <w:spacing w:after="0" w:line="240" w:lineRule="auto"/>
        <w:ind w:left="1418" w:hanging="283"/>
        <w:jc w:val="both"/>
        <w:rPr>
          <w:rFonts w:ascii="Times New Roman" w:hAnsi="Times New Roman"/>
          <w:sz w:val="24"/>
          <w:szCs w:val="24"/>
          <w:lang w:eastAsia="hu-HU"/>
        </w:rPr>
      </w:pPr>
      <w:r w:rsidRPr="0093320B">
        <w:rPr>
          <w:rFonts w:ascii="Times New Roman" w:hAnsi="Times New Roman"/>
          <w:sz w:val="24"/>
          <w:szCs w:val="24"/>
          <w:lang w:eastAsia="hu-HU"/>
        </w:rPr>
        <w:t>változatlansága igazolható legyen (adatintegritás);</w:t>
      </w:r>
    </w:p>
    <w:p w14:paraId="4B884CC9" w14:textId="77777777" w:rsidR="00DD10F2" w:rsidRPr="0093320B" w:rsidRDefault="00DD10F2" w:rsidP="00DD10F2">
      <w:pPr>
        <w:numPr>
          <w:ilvl w:val="0"/>
          <w:numId w:val="1"/>
        </w:numPr>
        <w:tabs>
          <w:tab w:val="num" w:pos="1418"/>
        </w:tabs>
        <w:spacing w:after="0" w:line="240" w:lineRule="auto"/>
        <w:ind w:left="1418" w:hanging="283"/>
        <w:jc w:val="both"/>
        <w:rPr>
          <w:rFonts w:ascii="Times New Roman" w:hAnsi="Times New Roman"/>
          <w:sz w:val="24"/>
          <w:szCs w:val="24"/>
          <w:lang w:eastAsia="hu-HU"/>
        </w:rPr>
      </w:pPr>
      <w:r w:rsidRPr="0093320B">
        <w:rPr>
          <w:rFonts w:ascii="Times New Roman" w:hAnsi="Times New Roman"/>
          <w:sz w:val="24"/>
          <w:szCs w:val="24"/>
          <w:lang w:eastAsia="hu-HU"/>
        </w:rPr>
        <w:t>csak az arra jogosult számára legyen hozzáférhető, a jogosulatlan hozzáférés ellen védett legyen (adat bizalmassága).</w:t>
      </w:r>
    </w:p>
    <w:p w14:paraId="4B884CCA" w14:textId="77777777" w:rsidR="00DD10F2" w:rsidRPr="0093320B" w:rsidRDefault="00DD10F2" w:rsidP="00DD10F2">
      <w:pPr>
        <w:spacing w:after="0" w:line="240" w:lineRule="auto"/>
        <w:ind w:left="1418"/>
        <w:jc w:val="both"/>
        <w:rPr>
          <w:rFonts w:ascii="Times New Roman" w:hAnsi="Times New Roman"/>
          <w:sz w:val="24"/>
          <w:szCs w:val="24"/>
          <w:lang w:eastAsia="hu-HU"/>
        </w:rPr>
      </w:pPr>
    </w:p>
    <w:p w14:paraId="4B884CCB" w14:textId="77777777" w:rsidR="00DD10F2" w:rsidRPr="0093320B" w:rsidRDefault="00DD10F2" w:rsidP="00DD10F2">
      <w:pPr>
        <w:ind w:left="357" w:hanging="357"/>
        <w:contextualSpacing/>
        <w:jc w:val="both"/>
        <w:outlineLvl w:val="0"/>
        <w:rPr>
          <w:rFonts w:ascii="Times New Roman" w:hAnsi="Times New Roman"/>
          <w:b/>
          <w:sz w:val="24"/>
          <w:szCs w:val="24"/>
        </w:rPr>
      </w:pPr>
      <w:r w:rsidRPr="0093320B">
        <w:rPr>
          <w:rFonts w:ascii="Times New Roman" w:hAnsi="Times New Roman"/>
          <w:b/>
          <w:sz w:val="24"/>
          <w:szCs w:val="24"/>
        </w:rPr>
        <w:t>6. Az érintettek jogai és jogérvényesítési lehetőségei:</w:t>
      </w:r>
    </w:p>
    <w:p w14:paraId="4B884CCC" w14:textId="77777777" w:rsidR="00DD10F2" w:rsidRPr="0093320B" w:rsidRDefault="00DD10F2" w:rsidP="00DD10F2">
      <w:pPr>
        <w:spacing w:after="0" w:line="240" w:lineRule="auto"/>
        <w:ind w:left="720"/>
        <w:jc w:val="both"/>
        <w:rPr>
          <w:rFonts w:ascii="Times New Roman" w:hAnsi="Times New Roman"/>
          <w:b/>
          <w:i/>
          <w:sz w:val="24"/>
          <w:szCs w:val="24"/>
        </w:rPr>
      </w:pPr>
      <w:r w:rsidRPr="0093320B">
        <w:rPr>
          <w:rFonts w:ascii="Times New Roman" w:hAnsi="Times New Roman"/>
          <w:b/>
          <w:i/>
          <w:sz w:val="24"/>
          <w:szCs w:val="24"/>
        </w:rPr>
        <w:t xml:space="preserve">6.1.  A tájékoztatás kéréséhez való jog </w:t>
      </w:r>
    </w:p>
    <w:p w14:paraId="4B884CCD"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Ön a megadott elérhetőségeken keresztül írásban tájékoztatást kérhet az Adatkezelőtől, kérheti személyes adatainak helyesbítését, törlését, valamint az adatkezelés korlátozását.</w:t>
      </w:r>
    </w:p>
    <w:p w14:paraId="4B884CCE" w14:textId="77777777" w:rsidR="00DD10F2" w:rsidRPr="0093320B" w:rsidRDefault="00DD10F2" w:rsidP="00DD10F2">
      <w:pPr>
        <w:spacing w:after="0" w:line="240" w:lineRule="auto"/>
        <w:jc w:val="both"/>
        <w:rPr>
          <w:rFonts w:ascii="Times New Roman" w:hAnsi="Times New Roman"/>
          <w:sz w:val="24"/>
          <w:szCs w:val="24"/>
        </w:rPr>
      </w:pPr>
      <w:proofErr w:type="gramStart"/>
      <w:r w:rsidRPr="0093320B">
        <w:rPr>
          <w:rFonts w:ascii="Times New Roman" w:hAnsi="Times New Roman"/>
          <w:sz w:val="24"/>
          <w:szCs w:val="24"/>
        </w:rPr>
        <w:lastRenderedPageBreak/>
        <w:t>Kérelmére az Adatkezelő tájékoztatást ad az általa kezelt adatokról, az adatkezelés céljáról, jogalapjáról, időtartamáról, az adatkezelő nevéről, címéről (székhelyéről), az adatfeldol</w:t>
      </w:r>
      <w:r w:rsidRPr="0093320B">
        <w:rPr>
          <w:rFonts w:ascii="Times New Roman" w:hAnsi="Times New Roman"/>
          <w:sz w:val="24"/>
          <w:szCs w:val="24"/>
        </w:rPr>
        <w:softHyphen/>
        <w:t>gozó(k) nevéről, címéről (székhelyéről) és az adatkezeléssel összefüggő tevékenységéről, az adatvédelmi tisztviselő elérhetőségéről, továbbá arról, hogy kik és milyen célból kapják vagy kapták meg az Ön személyes adatait, illetve az Ön adatkezeléssel összefüggő jogairól, továbbá az Adatkezelő által megtett intézkedésekről.</w:t>
      </w:r>
      <w:proofErr w:type="gramEnd"/>
      <w:r w:rsidRPr="0093320B">
        <w:rPr>
          <w:rFonts w:ascii="Times New Roman" w:hAnsi="Times New Roman"/>
          <w:sz w:val="24"/>
          <w:szCs w:val="24"/>
        </w:rPr>
        <w:t xml:space="preserve"> Az Adatkezelő a kérelem benyújtásától számított legrövidebb idő alatt, legfeljebb azonban 1 hónapon belül írásban, közérthető formában adja meg a tájékoztatást. Szükség esetén, figyelembe véve a kérelem összetettségét és a kérelmek számát, ez a határidő további két hónappal meghosszabbítható. Amennyiben a tájékoztatás kérése megalapozatlan vagy – különösen ismétlődő jellege miatt – túlzó, az Adatkezelő költségtérítést állapíthat meg vagy megtagadhatja a kérelem alapján történő intézkedést.</w:t>
      </w:r>
    </w:p>
    <w:p w14:paraId="4B884CCF" w14:textId="77777777" w:rsidR="00DD10F2" w:rsidRPr="0093320B" w:rsidRDefault="00DD10F2" w:rsidP="00DD10F2">
      <w:pPr>
        <w:spacing w:after="0" w:line="240" w:lineRule="auto"/>
        <w:ind w:left="720"/>
        <w:jc w:val="both"/>
        <w:rPr>
          <w:rFonts w:ascii="Times New Roman" w:hAnsi="Times New Roman"/>
          <w:b/>
          <w:i/>
          <w:sz w:val="24"/>
          <w:szCs w:val="24"/>
        </w:rPr>
      </w:pPr>
    </w:p>
    <w:p w14:paraId="4B884CD0" w14:textId="77777777" w:rsidR="00DD10F2" w:rsidRPr="0093320B" w:rsidRDefault="00DD10F2" w:rsidP="00DD10F2">
      <w:pPr>
        <w:spacing w:after="0" w:line="240" w:lineRule="auto"/>
        <w:ind w:left="720"/>
        <w:jc w:val="both"/>
        <w:rPr>
          <w:rFonts w:ascii="Times New Roman" w:hAnsi="Times New Roman"/>
          <w:b/>
          <w:i/>
          <w:sz w:val="24"/>
          <w:szCs w:val="24"/>
        </w:rPr>
      </w:pPr>
      <w:r w:rsidRPr="0093320B">
        <w:rPr>
          <w:rFonts w:ascii="Times New Roman" w:hAnsi="Times New Roman"/>
          <w:b/>
          <w:i/>
          <w:sz w:val="24"/>
          <w:szCs w:val="24"/>
        </w:rPr>
        <w:t>6.2. Hozzáféréshez való jog</w:t>
      </w:r>
    </w:p>
    <w:p w14:paraId="4B884CD1"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Ön jogosult arra, hogy az Adatkezelőtől visszajelzést kapjon arra vonatkozóan, hogy személyes adatainak kezelése folyamatban van-e.</w:t>
      </w:r>
    </w:p>
    <w:p w14:paraId="4B884CD2"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 xml:space="preserve">A hozzáférés joga alapján Ön jogosult arra, hogy a folyamatban lévő adatkezeléssel összefüggő személyes adatokhoz és az alábbi </w:t>
      </w:r>
      <w:proofErr w:type="gramStart"/>
      <w:r w:rsidRPr="0093320B">
        <w:rPr>
          <w:rFonts w:ascii="Times New Roman" w:hAnsi="Times New Roman"/>
          <w:sz w:val="24"/>
          <w:szCs w:val="24"/>
        </w:rPr>
        <w:t>információkhoz</w:t>
      </w:r>
      <w:proofErr w:type="gramEnd"/>
      <w:r w:rsidRPr="0093320B">
        <w:rPr>
          <w:rFonts w:ascii="Times New Roman" w:hAnsi="Times New Roman"/>
          <w:sz w:val="24"/>
          <w:szCs w:val="24"/>
        </w:rPr>
        <w:t xml:space="preserve"> hozzáférést kapjon:</w:t>
      </w:r>
    </w:p>
    <w:p w14:paraId="4B884CD3" w14:textId="77777777" w:rsidR="00DD10F2" w:rsidRPr="0093320B" w:rsidRDefault="00DD10F2" w:rsidP="00DD10F2">
      <w:pPr>
        <w:numPr>
          <w:ilvl w:val="0"/>
          <w:numId w:val="5"/>
        </w:numPr>
        <w:spacing w:after="0" w:line="240" w:lineRule="auto"/>
        <w:jc w:val="both"/>
        <w:rPr>
          <w:rFonts w:ascii="Times New Roman" w:hAnsi="Times New Roman"/>
          <w:sz w:val="24"/>
          <w:szCs w:val="24"/>
        </w:rPr>
      </w:pPr>
      <w:r w:rsidRPr="0093320B">
        <w:rPr>
          <w:rFonts w:ascii="Times New Roman" w:hAnsi="Times New Roman"/>
          <w:sz w:val="24"/>
          <w:szCs w:val="24"/>
        </w:rPr>
        <w:t xml:space="preserve">adatkezelés célja, </w:t>
      </w:r>
    </w:p>
    <w:p w14:paraId="4B884CD4" w14:textId="77777777" w:rsidR="00DD10F2" w:rsidRPr="0093320B" w:rsidRDefault="00DD10F2" w:rsidP="00DD10F2">
      <w:pPr>
        <w:numPr>
          <w:ilvl w:val="0"/>
          <w:numId w:val="5"/>
        </w:numPr>
        <w:spacing w:after="0" w:line="240" w:lineRule="auto"/>
        <w:jc w:val="both"/>
        <w:rPr>
          <w:rFonts w:ascii="Times New Roman" w:hAnsi="Times New Roman"/>
          <w:sz w:val="24"/>
          <w:szCs w:val="24"/>
        </w:rPr>
      </w:pPr>
      <w:r w:rsidRPr="0093320B">
        <w:rPr>
          <w:rFonts w:ascii="Times New Roman" w:hAnsi="Times New Roman"/>
          <w:sz w:val="24"/>
          <w:szCs w:val="24"/>
        </w:rPr>
        <w:t xml:space="preserve">az érintett személyes adatok </w:t>
      </w:r>
      <w:proofErr w:type="gramStart"/>
      <w:r w:rsidRPr="0093320B">
        <w:rPr>
          <w:rFonts w:ascii="Times New Roman" w:hAnsi="Times New Roman"/>
          <w:sz w:val="24"/>
          <w:szCs w:val="24"/>
        </w:rPr>
        <w:t>kategóriái</w:t>
      </w:r>
      <w:proofErr w:type="gramEnd"/>
      <w:r w:rsidRPr="0093320B">
        <w:rPr>
          <w:rFonts w:ascii="Times New Roman" w:hAnsi="Times New Roman"/>
          <w:sz w:val="24"/>
          <w:szCs w:val="24"/>
        </w:rPr>
        <w:t>,</w:t>
      </w:r>
    </w:p>
    <w:p w14:paraId="4B884CD5" w14:textId="77777777" w:rsidR="00DD10F2" w:rsidRPr="0093320B" w:rsidRDefault="00DD10F2" w:rsidP="00DD10F2">
      <w:pPr>
        <w:numPr>
          <w:ilvl w:val="0"/>
          <w:numId w:val="5"/>
        </w:numPr>
        <w:spacing w:after="0" w:line="240" w:lineRule="auto"/>
        <w:jc w:val="both"/>
        <w:rPr>
          <w:rFonts w:ascii="Times New Roman" w:hAnsi="Times New Roman"/>
          <w:sz w:val="24"/>
          <w:szCs w:val="24"/>
        </w:rPr>
      </w:pPr>
      <w:r w:rsidRPr="0093320B">
        <w:rPr>
          <w:rFonts w:ascii="Times New Roman" w:hAnsi="Times New Roman"/>
          <w:sz w:val="24"/>
          <w:szCs w:val="24"/>
        </w:rPr>
        <w:t xml:space="preserve">az adatkezelés időtartama, </w:t>
      </w:r>
    </w:p>
    <w:p w14:paraId="4B884CD6" w14:textId="77777777" w:rsidR="00DD10F2" w:rsidRPr="0093320B" w:rsidRDefault="00DD10F2" w:rsidP="00DD10F2">
      <w:pPr>
        <w:numPr>
          <w:ilvl w:val="0"/>
          <w:numId w:val="5"/>
        </w:numPr>
        <w:spacing w:after="0" w:line="240" w:lineRule="auto"/>
        <w:jc w:val="both"/>
        <w:rPr>
          <w:rFonts w:ascii="Times New Roman" w:hAnsi="Times New Roman"/>
          <w:sz w:val="24"/>
          <w:szCs w:val="24"/>
        </w:rPr>
      </w:pPr>
      <w:r w:rsidRPr="0093320B">
        <w:rPr>
          <w:rFonts w:ascii="Times New Roman" w:hAnsi="Times New Roman"/>
          <w:sz w:val="24"/>
          <w:szCs w:val="24"/>
        </w:rPr>
        <w:t>arról, hogy kik és milyen célból kapják vagy kapták meg az Ön személyes adatait,</w:t>
      </w:r>
    </w:p>
    <w:p w14:paraId="4B884CD7" w14:textId="77777777" w:rsidR="00DD10F2" w:rsidRPr="0093320B" w:rsidRDefault="00DD10F2" w:rsidP="00DD10F2">
      <w:pPr>
        <w:numPr>
          <w:ilvl w:val="0"/>
          <w:numId w:val="5"/>
        </w:numPr>
        <w:spacing w:after="0" w:line="240" w:lineRule="auto"/>
        <w:jc w:val="both"/>
        <w:rPr>
          <w:rFonts w:ascii="Times New Roman" w:hAnsi="Times New Roman"/>
          <w:sz w:val="24"/>
          <w:szCs w:val="24"/>
        </w:rPr>
      </w:pPr>
      <w:r w:rsidRPr="0093320B">
        <w:rPr>
          <w:rFonts w:ascii="Times New Roman" w:hAnsi="Times New Roman"/>
          <w:sz w:val="24"/>
          <w:szCs w:val="24"/>
        </w:rPr>
        <w:t>az Ön adatkezeléssel összefüggő jogai,</w:t>
      </w:r>
    </w:p>
    <w:p w14:paraId="4B884CD8" w14:textId="77777777" w:rsidR="00DD10F2" w:rsidRPr="0093320B" w:rsidRDefault="00DD10F2" w:rsidP="00DD10F2">
      <w:pPr>
        <w:numPr>
          <w:ilvl w:val="0"/>
          <w:numId w:val="5"/>
        </w:numPr>
        <w:spacing w:after="0" w:line="240" w:lineRule="auto"/>
        <w:jc w:val="both"/>
        <w:rPr>
          <w:rFonts w:ascii="Times New Roman" w:hAnsi="Times New Roman"/>
          <w:sz w:val="24"/>
          <w:szCs w:val="24"/>
        </w:rPr>
      </w:pPr>
      <w:r w:rsidRPr="0093320B">
        <w:rPr>
          <w:rFonts w:ascii="Times New Roman" w:hAnsi="Times New Roman"/>
          <w:sz w:val="24"/>
          <w:szCs w:val="24"/>
        </w:rPr>
        <w:t>a felügyeleti hatósághoz címzett panasz benyújtásának joga.</w:t>
      </w:r>
    </w:p>
    <w:p w14:paraId="4B884CD9"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 xml:space="preserve">Az Ön kérésére Adatkezelő az adatkezelés tárgyát képező személyes adatok másolatát – amennyiben az nem érinti hátrányosan mások jogait és szabadságait – rendelkezésére bocsátja. Az Ön által </w:t>
      </w:r>
      <w:r w:rsidRPr="0093320B">
        <w:rPr>
          <w:rFonts w:ascii="Times New Roman" w:hAnsi="Times New Roman"/>
          <w:sz w:val="24"/>
          <w:szCs w:val="24"/>
        </w:rPr>
        <w:lastRenderedPageBreak/>
        <w:t>kért további másolatokért Adatkezelő költségtérítést állapíthat meg.</w:t>
      </w:r>
    </w:p>
    <w:p w14:paraId="4B884CDA" w14:textId="77777777" w:rsidR="00DD10F2" w:rsidRPr="0093320B" w:rsidRDefault="00DD10F2" w:rsidP="00DD10F2">
      <w:pPr>
        <w:spacing w:after="0" w:line="240" w:lineRule="auto"/>
        <w:jc w:val="both"/>
        <w:rPr>
          <w:rFonts w:ascii="Times New Roman" w:hAnsi="Times New Roman"/>
          <w:sz w:val="24"/>
          <w:szCs w:val="24"/>
        </w:rPr>
      </w:pPr>
    </w:p>
    <w:p w14:paraId="4B884CDB" w14:textId="77777777" w:rsidR="00DD10F2" w:rsidRPr="0093320B" w:rsidRDefault="00DD10F2" w:rsidP="00DD10F2">
      <w:pPr>
        <w:spacing w:after="0" w:line="240" w:lineRule="auto"/>
        <w:ind w:left="720"/>
        <w:jc w:val="both"/>
        <w:rPr>
          <w:rFonts w:ascii="Times New Roman" w:hAnsi="Times New Roman"/>
          <w:b/>
          <w:i/>
          <w:sz w:val="24"/>
          <w:szCs w:val="24"/>
        </w:rPr>
      </w:pPr>
      <w:r w:rsidRPr="0093320B">
        <w:rPr>
          <w:rFonts w:ascii="Times New Roman" w:hAnsi="Times New Roman"/>
          <w:b/>
          <w:i/>
          <w:sz w:val="24"/>
          <w:szCs w:val="24"/>
        </w:rPr>
        <w:t xml:space="preserve">6.3. Az adatok módosítása, helyesbítése és törlése </w:t>
      </w:r>
    </w:p>
    <w:p w14:paraId="4B884CDC"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Ön a megadott elérhetőségen keresztül, írásban kérheti az Önre vonatkozó pontatlan személyes adatainak módosítását (helyesbítését), illetve a hiányos személyes adatok kiegészítését.</w:t>
      </w:r>
    </w:p>
    <w:p w14:paraId="4B884CDD"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Ön a megadott elérhetőségen keresztül, írásban kérheti személyes adatainak törlését, ha az adatkezelés célja megszűnt, ha az érintett tiltakozik az adatkezelés ellen, ha az adatok kezelése jogellenes, ha az adatok tárolásának meghatározott határideje lejárt, továbbá ha azt bíróság vagy hatóság elrendelte.</w:t>
      </w:r>
    </w:p>
    <w:p w14:paraId="4B884CDE"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Adatkezelő a helyesbítésről és a törlésről Önt, továbbá mindazokat értesíti, akiknek korábban az adatot adatkezelés céljára továbbította. Az értesítést mellőzi, ha ez az adatkezelés céljára való tekintettel az Ön jogos érdekét nem sérti.</w:t>
      </w:r>
    </w:p>
    <w:p w14:paraId="4B884CDF"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 xml:space="preserve">Az Adatkezelő a személyes adatokat nem </w:t>
      </w:r>
      <w:proofErr w:type="spellStart"/>
      <w:r w:rsidRPr="0093320B">
        <w:rPr>
          <w:rFonts w:ascii="Times New Roman" w:hAnsi="Times New Roman"/>
          <w:sz w:val="24"/>
          <w:szCs w:val="24"/>
        </w:rPr>
        <w:t>törli</w:t>
      </w:r>
      <w:proofErr w:type="spellEnd"/>
      <w:r w:rsidRPr="0093320B">
        <w:rPr>
          <w:rFonts w:ascii="Times New Roman" w:hAnsi="Times New Roman"/>
          <w:sz w:val="24"/>
          <w:szCs w:val="24"/>
        </w:rPr>
        <w:t>, ha azok az Adatkezelőre vonatkozó jogszabályi kötelezettség teljesítéséhez, továbbá jogi igények előterjesztéséhez, érvényesí</w:t>
      </w:r>
      <w:r w:rsidRPr="0093320B">
        <w:rPr>
          <w:rFonts w:ascii="Times New Roman" w:hAnsi="Times New Roman"/>
          <w:sz w:val="24"/>
          <w:szCs w:val="24"/>
        </w:rPr>
        <w:softHyphen/>
        <w:t>téséhez, illetve védelméhez szükségesek.</w:t>
      </w:r>
    </w:p>
    <w:p w14:paraId="4B884CE0" w14:textId="77777777" w:rsidR="00DD10F2" w:rsidRPr="0093320B" w:rsidRDefault="00DD10F2" w:rsidP="00DD10F2">
      <w:pPr>
        <w:spacing w:after="0" w:line="240" w:lineRule="auto"/>
        <w:jc w:val="both"/>
        <w:rPr>
          <w:rFonts w:ascii="Times New Roman" w:hAnsi="Times New Roman"/>
          <w:sz w:val="24"/>
          <w:szCs w:val="24"/>
        </w:rPr>
      </w:pPr>
    </w:p>
    <w:p w14:paraId="4B884CE1" w14:textId="77777777" w:rsidR="00DD10F2" w:rsidRPr="0093320B" w:rsidRDefault="00DD10F2" w:rsidP="00DD10F2">
      <w:pPr>
        <w:keepNext/>
        <w:spacing w:after="0" w:line="240" w:lineRule="auto"/>
        <w:ind w:left="720"/>
        <w:jc w:val="both"/>
        <w:rPr>
          <w:rFonts w:ascii="Times New Roman" w:hAnsi="Times New Roman"/>
          <w:b/>
          <w:i/>
          <w:sz w:val="24"/>
          <w:szCs w:val="24"/>
        </w:rPr>
      </w:pPr>
      <w:r w:rsidRPr="0093320B">
        <w:rPr>
          <w:rFonts w:ascii="Times New Roman" w:hAnsi="Times New Roman"/>
          <w:b/>
          <w:i/>
          <w:sz w:val="24"/>
          <w:szCs w:val="24"/>
        </w:rPr>
        <w:t>6.4. Az adatok kezelésének korlátozása</w:t>
      </w:r>
    </w:p>
    <w:p w14:paraId="4B884CE2"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Ön a megadott elérhetőségen keresztül, írásban kérheti, hogy a személyes adatainak kezelését az Adatkezelő korlátozza amennyiben:</w:t>
      </w:r>
    </w:p>
    <w:p w14:paraId="4B884CE3" w14:textId="77777777" w:rsidR="00DD10F2" w:rsidRPr="0093320B" w:rsidRDefault="00DD10F2" w:rsidP="00DD10F2">
      <w:pPr>
        <w:numPr>
          <w:ilvl w:val="0"/>
          <w:numId w:val="6"/>
        </w:numPr>
        <w:spacing w:after="0" w:line="240" w:lineRule="auto"/>
        <w:jc w:val="both"/>
        <w:rPr>
          <w:rFonts w:ascii="Times New Roman" w:hAnsi="Times New Roman"/>
          <w:sz w:val="24"/>
          <w:szCs w:val="24"/>
        </w:rPr>
      </w:pPr>
      <w:r w:rsidRPr="0093320B">
        <w:rPr>
          <w:rFonts w:ascii="Times New Roman" w:hAnsi="Times New Roman"/>
          <w:sz w:val="24"/>
          <w:szCs w:val="24"/>
        </w:rPr>
        <w:t xml:space="preserve">vitatja a személyes adatok pontosságát (ez esetben a korlátozás arra az időtartamra vonatkozik, amíg az Adatkezelő ellenőrzi az adatok helyességét); </w:t>
      </w:r>
    </w:p>
    <w:p w14:paraId="4B884CE4" w14:textId="77777777" w:rsidR="00DD10F2" w:rsidRPr="0093320B" w:rsidRDefault="00DD10F2" w:rsidP="00DD10F2">
      <w:pPr>
        <w:numPr>
          <w:ilvl w:val="0"/>
          <w:numId w:val="6"/>
        </w:numPr>
        <w:spacing w:after="0" w:line="240" w:lineRule="auto"/>
        <w:jc w:val="both"/>
        <w:rPr>
          <w:rFonts w:ascii="Times New Roman" w:hAnsi="Times New Roman"/>
          <w:sz w:val="24"/>
          <w:szCs w:val="24"/>
        </w:rPr>
      </w:pPr>
      <w:r w:rsidRPr="0093320B">
        <w:rPr>
          <w:rFonts w:ascii="Times New Roman" w:hAnsi="Times New Roman"/>
          <w:sz w:val="24"/>
          <w:szCs w:val="24"/>
        </w:rPr>
        <w:t xml:space="preserve">az adatkezelés jogellenes, de Ön </w:t>
      </w:r>
      <w:proofErr w:type="spellStart"/>
      <w:r w:rsidRPr="0093320B">
        <w:rPr>
          <w:rFonts w:ascii="Times New Roman" w:hAnsi="Times New Roman"/>
          <w:sz w:val="24"/>
          <w:szCs w:val="24"/>
        </w:rPr>
        <w:t>ellenzi</w:t>
      </w:r>
      <w:proofErr w:type="spellEnd"/>
      <w:r w:rsidRPr="0093320B">
        <w:rPr>
          <w:rFonts w:ascii="Times New Roman" w:hAnsi="Times New Roman"/>
          <w:sz w:val="24"/>
          <w:szCs w:val="24"/>
        </w:rPr>
        <w:t xml:space="preserve"> az adatok törlését és kéri azok felhasználásának korlátozását;</w:t>
      </w:r>
    </w:p>
    <w:p w14:paraId="4B884CE5" w14:textId="77777777" w:rsidR="00DD10F2" w:rsidRPr="0093320B" w:rsidRDefault="00DD10F2" w:rsidP="00DD10F2">
      <w:pPr>
        <w:numPr>
          <w:ilvl w:val="0"/>
          <w:numId w:val="6"/>
        </w:numPr>
        <w:spacing w:after="0" w:line="240" w:lineRule="auto"/>
        <w:jc w:val="both"/>
        <w:rPr>
          <w:rFonts w:ascii="Times New Roman" w:hAnsi="Times New Roman"/>
          <w:sz w:val="24"/>
          <w:szCs w:val="24"/>
        </w:rPr>
      </w:pPr>
      <w:r w:rsidRPr="0093320B">
        <w:rPr>
          <w:rFonts w:ascii="Times New Roman" w:hAnsi="Times New Roman"/>
          <w:sz w:val="24"/>
          <w:szCs w:val="24"/>
        </w:rPr>
        <w:t>az adatkezelés célja megszűnt, de Önnek szüksége van azokra jogi igények előterjesztéséhez, érvényesítéséhez, védelméhez.</w:t>
      </w:r>
    </w:p>
    <w:p w14:paraId="4B884CE6" w14:textId="77777777" w:rsidR="00DD10F2" w:rsidRPr="0093320B" w:rsidRDefault="00DD10F2" w:rsidP="00DD10F2">
      <w:pPr>
        <w:spacing w:after="0" w:line="240" w:lineRule="auto"/>
        <w:jc w:val="both"/>
        <w:rPr>
          <w:rFonts w:ascii="Times New Roman" w:hAnsi="Times New Roman"/>
          <w:sz w:val="24"/>
          <w:szCs w:val="24"/>
        </w:rPr>
      </w:pPr>
    </w:p>
    <w:p w14:paraId="4B884CE7"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A korlátozás addig tart, amíg az Ön által megjelölt indok szükségessé teszi. Ebben az esetben a személyes adatokat – a tárolás ki</w:t>
      </w:r>
      <w:r w:rsidRPr="0093320B">
        <w:rPr>
          <w:rFonts w:ascii="Times New Roman" w:hAnsi="Times New Roman"/>
          <w:sz w:val="24"/>
          <w:szCs w:val="24"/>
        </w:rPr>
        <w:lastRenderedPageBreak/>
        <w:t>vételével – csak az Ön hozzájárulásával; vagy jogi igények előterjesztéséhez, érvényesítéséhez, védelméhez; vagy más természetes vagy jogi személy jogainak védelme érdekében; vagy fontos közérdekből kezeljük. Az Adatkezelő az Ön kérésére történt korlátozás feloldásáról Önt előzetesen tájékoztatja.</w:t>
      </w:r>
    </w:p>
    <w:p w14:paraId="4B884CE8" w14:textId="77777777" w:rsidR="00DD10F2" w:rsidRPr="0093320B" w:rsidRDefault="00DD10F2" w:rsidP="00DD10F2">
      <w:pPr>
        <w:spacing w:after="0" w:line="240" w:lineRule="auto"/>
        <w:ind w:left="851"/>
        <w:jc w:val="both"/>
        <w:rPr>
          <w:rFonts w:ascii="Times New Roman" w:hAnsi="Times New Roman"/>
          <w:sz w:val="24"/>
          <w:szCs w:val="24"/>
        </w:rPr>
      </w:pPr>
    </w:p>
    <w:p w14:paraId="4B884CE9" w14:textId="77777777" w:rsidR="00DD10F2" w:rsidRPr="0093320B" w:rsidRDefault="00DD10F2" w:rsidP="00DD10F2">
      <w:pPr>
        <w:keepNext/>
        <w:spacing w:after="0" w:line="240" w:lineRule="auto"/>
        <w:ind w:left="720"/>
        <w:jc w:val="both"/>
        <w:rPr>
          <w:rFonts w:ascii="Times New Roman" w:hAnsi="Times New Roman"/>
          <w:b/>
          <w:i/>
          <w:sz w:val="24"/>
          <w:szCs w:val="24"/>
        </w:rPr>
      </w:pPr>
      <w:r w:rsidRPr="0093320B">
        <w:rPr>
          <w:rFonts w:ascii="Times New Roman" w:hAnsi="Times New Roman"/>
          <w:b/>
          <w:i/>
          <w:sz w:val="24"/>
          <w:szCs w:val="24"/>
        </w:rPr>
        <w:t>6.5. Tiltakozáshoz való jog</w:t>
      </w:r>
    </w:p>
    <w:p w14:paraId="4B884CEA"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Ön a megadott elérhetőségen keresztül, írásban bármikor tiltakozhat személyes adatainak kezelése ellen, ha álláspontja szerint az adatkezelő a személyes adatát a jelen adatkezelési tájékoztatóban megjelölt céllal összefüggésben nem megfelelően kezeli.</w:t>
      </w:r>
    </w:p>
    <w:p w14:paraId="4B884CEB"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Ebben az esetben adatkezelőnek igazolnia kell, hogy az adatkezelést olyan kényszerítő erejű jogos okok indokolják, vagy azok olyan jogi igények előterjesztéséhez, érvényesítéséhez, illetve védelméhez szükségesek, amelyek elsőbbséget élveznek az Ön érdekeivel, jogaival és szabadságaival szemben és ezek indokolják, hogy az Ön személyes adatait a továbbiakban is kezeljék.</w:t>
      </w:r>
    </w:p>
    <w:p w14:paraId="4B884CEC" w14:textId="77777777" w:rsidR="00DD10F2" w:rsidRPr="0093320B" w:rsidRDefault="00DD10F2" w:rsidP="00DD10F2">
      <w:pPr>
        <w:spacing w:after="0" w:line="240" w:lineRule="auto"/>
        <w:jc w:val="both"/>
        <w:rPr>
          <w:rFonts w:ascii="Times New Roman" w:hAnsi="Times New Roman"/>
          <w:sz w:val="24"/>
          <w:szCs w:val="24"/>
        </w:rPr>
      </w:pPr>
      <w:r w:rsidRPr="0093320B">
        <w:rPr>
          <w:rFonts w:ascii="Times New Roman" w:hAnsi="Times New Roman"/>
          <w:sz w:val="24"/>
          <w:szCs w:val="24"/>
        </w:rPr>
        <w:t xml:space="preserve">Ön az 1. pontban megadott elérhetőségen keresztül, írásban tiltakozhat személyes adatainak közvetlen üzletszerzés érdekébe történő kezelése ellen (ideértve a profilalkotást), mely esetben az Adatkezelő adatait nem kezeli tovább és azokat </w:t>
      </w:r>
      <w:proofErr w:type="spellStart"/>
      <w:r w:rsidRPr="0093320B">
        <w:rPr>
          <w:rFonts w:ascii="Times New Roman" w:hAnsi="Times New Roman"/>
          <w:sz w:val="24"/>
          <w:szCs w:val="24"/>
        </w:rPr>
        <w:t>törli</w:t>
      </w:r>
      <w:proofErr w:type="spellEnd"/>
      <w:r w:rsidRPr="0093320B">
        <w:rPr>
          <w:rFonts w:ascii="Times New Roman" w:hAnsi="Times New Roman"/>
          <w:sz w:val="24"/>
          <w:szCs w:val="24"/>
        </w:rPr>
        <w:t>.</w:t>
      </w:r>
    </w:p>
    <w:p w14:paraId="4B884CED" w14:textId="77777777" w:rsidR="00DD10F2" w:rsidRPr="0093320B" w:rsidRDefault="00DD10F2" w:rsidP="00DD10F2">
      <w:pPr>
        <w:spacing w:after="0" w:line="240" w:lineRule="auto"/>
        <w:jc w:val="both"/>
        <w:rPr>
          <w:rFonts w:ascii="Times New Roman" w:eastAsia="Times New Roman" w:hAnsi="Times New Roman"/>
          <w:color w:val="000000"/>
          <w:sz w:val="24"/>
          <w:szCs w:val="24"/>
          <w:lang w:eastAsia="hu-HU"/>
        </w:rPr>
      </w:pPr>
    </w:p>
    <w:p w14:paraId="4B884CEE" w14:textId="77777777" w:rsidR="00DD10F2" w:rsidRPr="0093320B" w:rsidRDefault="00DD10F2" w:rsidP="00DD10F2">
      <w:pPr>
        <w:spacing w:after="0" w:line="240" w:lineRule="auto"/>
        <w:ind w:left="851"/>
        <w:rPr>
          <w:rFonts w:ascii="Times New Roman" w:eastAsia="Times New Roman" w:hAnsi="Times New Roman"/>
          <w:b/>
          <w:bCs/>
          <w:i/>
          <w:color w:val="000000"/>
          <w:sz w:val="24"/>
          <w:szCs w:val="24"/>
          <w:lang w:eastAsia="hu-HU"/>
        </w:rPr>
      </w:pPr>
      <w:r w:rsidRPr="0093320B">
        <w:rPr>
          <w:rFonts w:ascii="Times New Roman" w:eastAsia="Times New Roman" w:hAnsi="Times New Roman"/>
          <w:b/>
          <w:bCs/>
          <w:i/>
          <w:color w:val="000000"/>
          <w:sz w:val="24"/>
          <w:szCs w:val="24"/>
          <w:lang w:eastAsia="hu-HU"/>
        </w:rPr>
        <w:t>6.6.</w:t>
      </w:r>
      <w:r w:rsidRPr="0093320B">
        <w:rPr>
          <w:rFonts w:ascii="Times New Roman" w:eastAsia="Times New Roman" w:hAnsi="Times New Roman"/>
          <w:b/>
          <w:bCs/>
          <w:i/>
          <w:color w:val="000000"/>
          <w:sz w:val="24"/>
          <w:szCs w:val="24"/>
          <w:lang w:eastAsia="hu-HU"/>
        </w:rPr>
        <w:tab/>
        <w:t>Jogorvoslati lehetőségek</w:t>
      </w:r>
    </w:p>
    <w:p w14:paraId="4B884CEF" w14:textId="77777777" w:rsidR="00DD10F2" w:rsidRPr="0093320B" w:rsidRDefault="00DD10F2" w:rsidP="00DD10F2">
      <w:pPr>
        <w:spacing w:after="0"/>
        <w:jc w:val="both"/>
        <w:rPr>
          <w:rFonts w:ascii="Times New Roman" w:hAnsi="Times New Roman"/>
          <w:color w:val="000000"/>
          <w:sz w:val="24"/>
          <w:szCs w:val="24"/>
          <w:lang w:eastAsia="hu-HU"/>
        </w:rPr>
      </w:pPr>
      <w:r w:rsidRPr="0093320B">
        <w:rPr>
          <w:rFonts w:ascii="Times New Roman" w:hAnsi="Times New Roman"/>
          <w:color w:val="000000"/>
          <w:sz w:val="24"/>
          <w:szCs w:val="24"/>
          <w:lang w:eastAsia="hu-HU"/>
        </w:rPr>
        <w:t>Jogainak megsértése esetén, vagy amennyiben az Adatkezelő döntésével nem ért egyet panasszal a Nemzeti Adatvédelmi és Információszabadság Hatóságnál élhet:</w:t>
      </w:r>
    </w:p>
    <w:p w14:paraId="4B884CF0" w14:textId="77777777" w:rsidR="00DD10F2" w:rsidRPr="0093320B" w:rsidRDefault="00DD10F2" w:rsidP="00DD10F2">
      <w:pPr>
        <w:spacing w:after="0"/>
        <w:jc w:val="both"/>
        <w:rPr>
          <w:rFonts w:ascii="Times New Roman" w:hAnsi="Times New Roman"/>
          <w:color w:val="000000"/>
          <w:sz w:val="24"/>
          <w:szCs w:val="24"/>
          <w:lang w:eastAsia="hu-HU"/>
        </w:rPr>
      </w:pPr>
    </w:p>
    <w:p w14:paraId="4B884CF1" w14:textId="77777777" w:rsidR="00DD10F2" w:rsidRPr="0093320B" w:rsidRDefault="00DD10F2" w:rsidP="00DD10F2">
      <w:pPr>
        <w:spacing w:after="0" w:line="240" w:lineRule="auto"/>
        <w:ind w:firstLine="708"/>
        <w:jc w:val="both"/>
        <w:rPr>
          <w:rFonts w:ascii="Times New Roman" w:eastAsia="Times New Roman" w:hAnsi="Times New Roman"/>
          <w:bCs/>
          <w:color w:val="000000"/>
          <w:sz w:val="24"/>
          <w:szCs w:val="24"/>
          <w:lang w:eastAsia="hu-HU"/>
        </w:rPr>
      </w:pPr>
      <w:r w:rsidRPr="0093320B">
        <w:rPr>
          <w:rFonts w:ascii="Times New Roman" w:eastAsia="Times New Roman" w:hAnsi="Times New Roman"/>
          <w:bCs/>
          <w:color w:val="000000"/>
          <w:sz w:val="24"/>
          <w:szCs w:val="24"/>
          <w:lang w:eastAsia="hu-HU"/>
        </w:rPr>
        <w:t>Név:</w:t>
      </w:r>
      <w:r w:rsidRPr="0093320B">
        <w:rPr>
          <w:rFonts w:ascii="Times New Roman" w:eastAsia="Times New Roman" w:hAnsi="Times New Roman"/>
          <w:bCs/>
          <w:color w:val="000000"/>
          <w:sz w:val="24"/>
          <w:szCs w:val="24"/>
          <w:lang w:eastAsia="hu-HU"/>
        </w:rPr>
        <w:tab/>
      </w:r>
      <w:r w:rsidRPr="0093320B">
        <w:rPr>
          <w:rFonts w:ascii="Times New Roman" w:eastAsia="Times New Roman" w:hAnsi="Times New Roman"/>
          <w:bCs/>
          <w:color w:val="000000"/>
          <w:sz w:val="24"/>
          <w:szCs w:val="24"/>
          <w:lang w:eastAsia="hu-HU"/>
        </w:rPr>
        <w:tab/>
        <w:t>Nemzeti Adatvédelmi és Információszabadság Hatóság</w:t>
      </w:r>
    </w:p>
    <w:p w14:paraId="4B884CF2" w14:textId="77777777" w:rsidR="00DD10F2" w:rsidRPr="0093320B" w:rsidRDefault="00DD10F2" w:rsidP="00DD10F2">
      <w:pPr>
        <w:spacing w:after="0" w:line="240" w:lineRule="auto"/>
        <w:ind w:left="708"/>
        <w:jc w:val="both"/>
        <w:rPr>
          <w:rFonts w:ascii="Times New Roman" w:eastAsia="Times New Roman" w:hAnsi="Times New Roman"/>
          <w:bCs/>
          <w:color w:val="000000"/>
          <w:sz w:val="24"/>
          <w:szCs w:val="24"/>
          <w:lang w:eastAsia="hu-HU"/>
        </w:rPr>
      </w:pPr>
      <w:r w:rsidRPr="0093320B">
        <w:rPr>
          <w:rFonts w:ascii="Times New Roman" w:eastAsia="Times New Roman" w:hAnsi="Times New Roman"/>
          <w:bCs/>
          <w:color w:val="000000"/>
          <w:sz w:val="24"/>
          <w:szCs w:val="24"/>
          <w:lang w:eastAsia="hu-HU"/>
        </w:rPr>
        <w:t>Székhely</w:t>
      </w:r>
      <w:r w:rsidRPr="0093320B">
        <w:rPr>
          <w:rFonts w:ascii="Times New Roman" w:eastAsia="Times New Roman" w:hAnsi="Times New Roman"/>
          <w:bCs/>
          <w:color w:val="000000"/>
          <w:sz w:val="24"/>
          <w:szCs w:val="24"/>
          <w:lang w:eastAsia="hu-HU"/>
        </w:rPr>
        <w:tab/>
        <w:t>1125 Budapest, Szilágyi Erzsébet fasor 22/c</w:t>
      </w:r>
    </w:p>
    <w:p w14:paraId="4B884CF3" w14:textId="77777777" w:rsidR="00DD10F2" w:rsidRPr="0093320B" w:rsidRDefault="00DD10F2" w:rsidP="00DD10F2">
      <w:pPr>
        <w:spacing w:after="0" w:line="240" w:lineRule="auto"/>
        <w:ind w:left="708"/>
        <w:jc w:val="both"/>
        <w:rPr>
          <w:rFonts w:ascii="Times New Roman" w:eastAsia="Times New Roman" w:hAnsi="Times New Roman"/>
          <w:bCs/>
          <w:color w:val="000000"/>
          <w:sz w:val="24"/>
          <w:szCs w:val="24"/>
          <w:lang w:eastAsia="hu-HU"/>
        </w:rPr>
      </w:pPr>
      <w:r w:rsidRPr="0093320B">
        <w:rPr>
          <w:rFonts w:ascii="Times New Roman" w:eastAsia="Times New Roman" w:hAnsi="Times New Roman"/>
          <w:bCs/>
          <w:color w:val="000000"/>
          <w:sz w:val="24"/>
          <w:szCs w:val="24"/>
          <w:lang w:eastAsia="hu-HU"/>
        </w:rPr>
        <w:t>Postacím:</w:t>
      </w:r>
      <w:r w:rsidRPr="0093320B">
        <w:rPr>
          <w:rFonts w:ascii="Times New Roman" w:eastAsia="Times New Roman" w:hAnsi="Times New Roman"/>
          <w:bCs/>
          <w:color w:val="000000"/>
          <w:sz w:val="24"/>
          <w:szCs w:val="24"/>
          <w:lang w:eastAsia="hu-HU"/>
        </w:rPr>
        <w:tab/>
      </w:r>
      <w:r w:rsidRPr="0093320B">
        <w:rPr>
          <w:rFonts w:ascii="Times New Roman" w:hAnsi="Times New Roman"/>
          <w:color w:val="000000"/>
          <w:sz w:val="24"/>
          <w:szCs w:val="24"/>
          <w:lang w:eastAsia="hu-HU"/>
        </w:rPr>
        <w:t>1530 Budapest, Pf. 5.</w:t>
      </w:r>
    </w:p>
    <w:p w14:paraId="4B884CF4" w14:textId="77777777" w:rsidR="00DD10F2" w:rsidRPr="0093320B" w:rsidRDefault="00DD10F2" w:rsidP="00DD10F2">
      <w:pPr>
        <w:spacing w:after="0" w:line="240" w:lineRule="auto"/>
        <w:ind w:left="708"/>
        <w:jc w:val="both"/>
        <w:rPr>
          <w:rFonts w:ascii="Times New Roman" w:eastAsia="Times New Roman" w:hAnsi="Times New Roman"/>
          <w:bCs/>
          <w:color w:val="000000"/>
          <w:sz w:val="24"/>
          <w:szCs w:val="24"/>
          <w:lang w:eastAsia="hu-HU"/>
        </w:rPr>
      </w:pPr>
      <w:r w:rsidRPr="0093320B">
        <w:rPr>
          <w:rFonts w:ascii="Times New Roman" w:eastAsia="Times New Roman" w:hAnsi="Times New Roman"/>
          <w:bCs/>
          <w:color w:val="000000"/>
          <w:sz w:val="24"/>
          <w:szCs w:val="24"/>
          <w:lang w:eastAsia="hu-HU"/>
        </w:rPr>
        <w:t>Telefon:</w:t>
      </w:r>
      <w:r w:rsidRPr="0093320B">
        <w:rPr>
          <w:rFonts w:ascii="Times New Roman" w:eastAsia="Times New Roman" w:hAnsi="Times New Roman"/>
          <w:bCs/>
          <w:color w:val="000000"/>
          <w:sz w:val="24"/>
          <w:szCs w:val="24"/>
          <w:lang w:eastAsia="hu-HU"/>
        </w:rPr>
        <w:tab/>
        <w:t>(+36-1) 391-1400</w:t>
      </w:r>
    </w:p>
    <w:p w14:paraId="4B884CF5" w14:textId="77777777" w:rsidR="00DD10F2" w:rsidRPr="0093320B" w:rsidRDefault="00DD10F2" w:rsidP="00DD10F2">
      <w:pPr>
        <w:spacing w:after="0" w:line="240" w:lineRule="auto"/>
        <w:ind w:left="708"/>
        <w:jc w:val="both"/>
        <w:rPr>
          <w:rFonts w:ascii="Times New Roman" w:eastAsia="Times New Roman" w:hAnsi="Times New Roman"/>
          <w:bCs/>
          <w:color w:val="000000"/>
          <w:sz w:val="24"/>
          <w:szCs w:val="24"/>
          <w:lang w:eastAsia="hu-HU"/>
        </w:rPr>
      </w:pPr>
      <w:r w:rsidRPr="0093320B">
        <w:rPr>
          <w:rFonts w:ascii="Times New Roman" w:eastAsia="Times New Roman" w:hAnsi="Times New Roman"/>
          <w:bCs/>
          <w:color w:val="000000"/>
          <w:sz w:val="24"/>
          <w:szCs w:val="24"/>
          <w:lang w:eastAsia="hu-HU"/>
        </w:rPr>
        <w:t>Telefax:</w:t>
      </w:r>
      <w:r w:rsidRPr="0093320B">
        <w:rPr>
          <w:rFonts w:ascii="Times New Roman" w:eastAsia="Times New Roman" w:hAnsi="Times New Roman"/>
          <w:bCs/>
          <w:color w:val="000000"/>
          <w:sz w:val="24"/>
          <w:szCs w:val="24"/>
          <w:lang w:eastAsia="hu-HU"/>
        </w:rPr>
        <w:tab/>
        <w:t>(+36-1) 391-1410</w:t>
      </w:r>
    </w:p>
    <w:p w14:paraId="4B884CF6" w14:textId="77777777" w:rsidR="00DD10F2" w:rsidRPr="0093320B" w:rsidRDefault="00DD10F2" w:rsidP="00DD10F2">
      <w:pPr>
        <w:spacing w:after="0" w:line="240" w:lineRule="auto"/>
        <w:ind w:left="708"/>
        <w:jc w:val="both"/>
        <w:rPr>
          <w:rFonts w:ascii="Times New Roman" w:eastAsia="Times New Roman" w:hAnsi="Times New Roman"/>
          <w:bCs/>
          <w:color w:val="000000"/>
          <w:sz w:val="24"/>
          <w:szCs w:val="24"/>
          <w:lang w:eastAsia="hu-HU"/>
        </w:rPr>
      </w:pPr>
      <w:r w:rsidRPr="0093320B">
        <w:rPr>
          <w:rFonts w:ascii="Times New Roman" w:eastAsia="Times New Roman" w:hAnsi="Times New Roman"/>
          <w:bCs/>
          <w:color w:val="000000"/>
          <w:sz w:val="24"/>
          <w:szCs w:val="24"/>
          <w:lang w:eastAsia="hu-HU"/>
        </w:rPr>
        <w:t>E-mail:</w:t>
      </w:r>
      <w:r w:rsidRPr="0093320B">
        <w:rPr>
          <w:rFonts w:ascii="Times New Roman" w:eastAsia="Times New Roman" w:hAnsi="Times New Roman"/>
          <w:bCs/>
          <w:color w:val="000000"/>
          <w:sz w:val="24"/>
          <w:szCs w:val="24"/>
          <w:lang w:eastAsia="hu-HU"/>
        </w:rPr>
        <w:tab/>
      </w:r>
      <w:hyperlink r:id="rId10" w:history="1">
        <w:r w:rsidRPr="0093320B">
          <w:rPr>
            <w:rFonts w:ascii="Times New Roman" w:eastAsia="Times New Roman" w:hAnsi="Times New Roman"/>
            <w:bCs/>
            <w:color w:val="0000FF"/>
            <w:sz w:val="24"/>
            <w:szCs w:val="24"/>
            <w:u w:val="single"/>
            <w:lang w:eastAsia="hu-HU"/>
          </w:rPr>
          <w:t>ugyfelszolgalat@naih.hu</w:t>
        </w:r>
      </w:hyperlink>
    </w:p>
    <w:p w14:paraId="4B884CF7" w14:textId="77777777" w:rsidR="00DD10F2" w:rsidRPr="0093320B" w:rsidRDefault="00DD10F2" w:rsidP="00DD10F2">
      <w:pPr>
        <w:spacing w:after="0" w:line="240" w:lineRule="auto"/>
        <w:jc w:val="both"/>
        <w:rPr>
          <w:rFonts w:ascii="Times New Roman" w:hAnsi="Times New Roman"/>
          <w:color w:val="000000"/>
          <w:sz w:val="24"/>
          <w:szCs w:val="24"/>
          <w:highlight w:val="yellow"/>
          <w:lang w:eastAsia="hu-HU"/>
        </w:rPr>
      </w:pPr>
    </w:p>
    <w:p w14:paraId="4B884CF8" w14:textId="77777777" w:rsidR="00DD10F2" w:rsidRPr="0093320B" w:rsidRDefault="00DD10F2" w:rsidP="00DD10F2">
      <w:pPr>
        <w:spacing w:after="0" w:line="240" w:lineRule="auto"/>
        <w:jc w:val="both"/>
        <w:rPr>
          <w:rFonts w:ascii="Times New Roman" w:hAnsi="Times New Roman"/>
          <w:color w:val="000000"/>
          <w:sz w:val="24"/>
          <w:szCs w:val="24"/>
          <w:lang w:eastAsia="hu-HU"/>
        </w:rPr>
      </w:pPr>
      <w:r w:rsidRPr="0093320B">
        <w:rPr>
          <w:rFonts w:ascii="Times New Roman" w:hAnsi="Times New Roman"/>
          <w:color w:val="000000"/>
          <w:sz w:val="24"/>
          <w:szCs w:val="24"/>
          <w:lang w:eastAsia="hu-HU"/>
        </w:rPr>
        <w:lastRenderedPageBreak/>
        <w:t>Jogainak megsértése esetén, vagy amennyiben az Adatkezelő döntésével nem ért egyet – annak közlésétől számított 30 napon belül – Ön az Adatkezelővel szemben közvetlenül is fordulhat jogorvoslatért az Adatkezelő székhelye szerinti vagy a lakóhelye illetve tartózkodási helye szerinti bírósághoz. A bíróság az ügyben soron kívül jár el.</w:t>
      </w:r>
    </w:p>
    <w:p w14:paraId="4B884CF9" w14:textId="77777777" w:rsidR="00DD10F2" w:rsidRPr="0093320B" w:rsidRDefault="00DD10F2" w:rsidP="00DD10F2">
      <w:pPr>
        <w:spacing w:after="0" w:line="240" w:lineRule="auto"/>
        <w:jc w:val="both"/>
        <w:rPr>
          <w:rFonts w:ascii="Times New Roman" w:hAnsi="Times New Roman"/>
          <w:color w:val="000000"/>
          <w:sz w:val="24"/>
          <w:szCs w:val="24"/>
          <w:lang w:eastAsia="hu-HU"/>
        </w:rPr>
      </w:pPr>
    </w:p>
    <w:p w14:paraId="4B884CFA" w14:textId="77777777" w:rsidR="00DD10F2" w:rsidRPr="0093320B" w:rsidRDefault="00DD10F2" w:rsidP="00DD10F2">
      <w:pPr>
        <w:spacing w:after="0" w:line="240" w:lineRule="auto"/>
        <w:jc w:val="both"/>
        <w:rPr>
          <w:rFonts w:ascii="Times New Roman" w:hAnsi="Times New Roman"/>
          <w:color w:val="000000"/>
          <w:sz w:val="24"/>
          <w:szCs w:val="24"/>
          <w:lang w:eastAsia="hu-HU"/>
        </w:rPr>
      </w:pPr>
      <w:r w:rsidRPr="0093320B">
        <w:rPr>
          <w:rFonts w:ascii="Times New Roman" w:hAnsi="Times New Roman"/>
          <w:color w:val="000000"/>
          <w:sz w:val="24"/>
          <w:szCs w:val="24"/>
          <w:lang w:eastAsia="hu-HU"/>
        </w:rPr>
        <w:t xml:space="preserve">Amennyiben az Adatkezelési tájékoztatóban foglaltakon kívül további </w:t>
      </w:r>
      <w:proofErr w:type="gramStart"/>
      <w:r w:rsidRPr="0093320B">
        <w:rPr>
          <w:rFonts w:ascii="Times New Roman" w:hAnsi="Times New Roman"/>
          <w:color w:val="000000"/>
          <w:sz w:val="24"/>
          <w:szCs w:val="24"/>
          <w:lang w:eastAsia="hu-HU"/>
        </w:rPr>
        <w:t>információra</w:t>
      </w:r>
      <w:proofErr w:type="gramEnd"/>
      <w:r w:rsidRPr="0093320B">
        <w:rPr>
          <w:rFonts w:ascii="Times New Roman" w:hAnsi="Times New Roman"/>
          <w:color w:val="000000"/>
          <w:sz w:val="24"/>
          <w:szCs w:val="24"/>
          <w:lang w:eastAsia="hu-HU"/>
        </w:rPr>
        <w:t xml:space="preserve"> van szüksége, akkor az adatkezelőnél az 1. pontban megadott elérhetőségen keresztül kérhet tájékoztatást.</w:t>
      </w:r>
    </w:p>
    <w:p w14:paraId="4B884CFB" w14:textId="77777777" w:rsidR="00DD10F2" w:rsidRPr="0093320B" w:rsidRDefault="00DD10F2" w:rsidP="00DD10F2">
      <w:pPr>
        <w:spacing w:after="0" w:line="240" w:lineRule="auto"/>
        <w:jc w:val="both"/>
        <w:rPr>
          <w:rFonts w:ascii="Times New Roman" w:hAnsi="Times New Roman"/>
          <w:color w:val="000000"/>
          <w:sz w:val="24"/>
          <w:szCs w:val="24"/>
          <w:lang w:eastAsia="hu-HU"/>
        </w:rPr>
      </w:pPr>
    </w:p>
    <w:p w14:paraId="4B884CFC" w14:textId="77777777" w:rsidR="00DD10F2" w:rsidRPr="0093320B" w:rsidRDefault="00DD10F2" w:rsidP="00DD10F2">
      <w:pPr>
        <w:spacing w:after="0" w:line="240" w:lineRule="auto"/>
        <w:jc w:val="both"/>
        <w:rPr>
          <w:rFonts w:ascii="Times New Roman" w:hAnsi="Times New Roman"/>
          <w:color w:val="000000"/>
          <w:sz w:val="24"/>
          <w:szCs w:val="24"/>
          <w:lang w:eastAsia="hu-HU"/>
        </w:rPr>
      </w:pPr>
      <w:r w:rsidRPr="0093320B">
        <w:rPr>
          <w:rFonts w:ascii="Times New Roman" w:hAnsi="Times New Roman"/>
          <w:color w:val="000000"/>
          <w:sz w:val="24"/>
          <w:szCs w:val="24"/>
          <w:lang w:eastAsia="hu-HU"/>
        </w:rPr>
        <w:t>Ha az Ön személyes adatai kezelésével kapcsolatban észrevétele, kifogása van, vagy az adatai kezeléséről tájékoztatást szeretne kérni, akkor a MÁV Zrt. adatvédelmi tisztviselőjéhez fordulhat, az adatvedelem@mav.hu elérhetőségen.</w:t>
      </w:r>
    </w:p>
    <w:p w14:paraId="4B884CFD" w14:textId="77777777" w:rsidR="00DD10F2" w:rsidRPr="0093320B" w:rsidRDefault="00DD10F2" w:rsidP="00DD10F2">
      <w:pPr>
        <w:spacing w:after="0" w:line="240" w:lineRule="auto"/>
        <w:rPr>
          <w:rFonts w:ascii="Times New Roman" w:hAnsi="Times New Roman"/>
          <w:b/>
          <w:sz w:val="24"/>
          <w:szCs w:val="24"/>
        </w:rPr>
      </w:pPr>
    </w:p>
    <w:p w14:paraId="4B884CFE" w14:textId="77777777" w:rsidR="00DD10F2" w:rsidRPr="0093320B" w:rsidRDefault="00DD10F2" w:rsidP="00DD10F2">
      <w:pPr>
        <w:spacing w:after="0" w:line="240" w:lineRule="auto"/>
        <w:rPr>
          <w:rFonts w:ascii="Times New Roman" w:hAnsi="Times New Roman"/>
          <w:b/>
          <w:sz w:val="24"/>
          <w:szCs w:val="24"/>
          <w:lang w:eastAsia="hu-HU"/>
        </w:rPr>
      </w:pPr>
      <w:r w:rsidRPr="0093320B">
        <w:rPr>
          <w:rFonts w:ascii="Times New Roman" w:hAnsi="Times New Roman"/>
          <w:b/>
          <w:sz w:val="24"/>
          <w:szCs w:val="24"/>
        </w:rPr>
        <w:t xml:space="preserve">7. </w:t>
      </w:r>
      <w:r w:rsidRPr="0093320B">
        <w:rPr>
          <w:rFonts w:ascii="Times New Roman" w:hAnsi="Times New Roman"/>
          <w:b/>
          <w:sz w:val="24"/>
          <w:szCs w:val="24"/>
          <w:lang w:eastAsia="hu-HU"/>
        </w:rPr>
        <w:t>Releváns jogszabályok:</w:t>
      </w:r>
    </w:p>
    <w:p w14:paraId="4B884CFF" w14:textId="77777777" w:rsidR="00DD10F2" w:rsidRPr="0093320B" w:rsidRDefault="00DD10F2" w:rsidP="00DD10F2">
      <w:pPr>
        <w:spacing w:after="0" w:line="240" w:lineRule="auto"/>
        <w:jc w:val="both"/>
        <w:rPr>
          <w:rFonts w:ascii="Times New Roman" w:hAnsi="Times New Roman"/>
          <w:sz w:val="24"/>
          <w:szCs w:val="24"/>
          <w:lang w:eastAsia="hu-HU"/>
        </w:rPr>
      </w:pPr>
    </w:p>
    <w:p w14:paraId="4B884D00" w14:textId="77777777" w:rsidR="00DD10F2" w:rsidRPr="0093320B" w:rsidRDefault="00DD10F2" w:rsidP="00DD10F2">
      <w:pPr>
        <w:numPr>
          <w:ilvl w:val="0"/>
          <w:numId w:val="4"/>
        </w:numPr>
        <w:spacing w:after="0" w:line="240" w:lineRule="auto"/>
        <w:contextualSpacing/>
        <w:jc w:val="both"/>
        <w:rPr>
          <w:rFonts w:ascii="Times New Roman" w:hAnsi="Times New Roman"/>
          <w:sz w:val="24"/>
          <w:szCs w:val="24"/>
          <w:lang w:eastAsia="hu-HU"/>
        </w:rPr>
      </w:pPr>
      <w:r w:rsidRPr="0093320B">
        <w:rPr>
          <w:rFonts w:ascii="Times New Roman" w:hAnsi="Times New Roman"/>
          <w:sz w:val="24"/>
          <w:szCs w:val="24"/>
          <w:lang w:eastAsia="hu-HU"/>
        </w:rPr>
        <w:t>Az Európai Parlament és a Tanács (EU) 2016/679 Rendelete a természetes személyeknek a személyes adatok kezelése tekintetében történő védelméről és az ilyen adatok szabad áramlásáról, valamint a 95/46/EK irányelv hatályon kívül helyezéséről (általános adatvédelmi rendelet vagy GDPR)</w:t>
      </w:r>
    </w:p>
    <w:p w14:paraId="4B884D01" w14:textId="77777777" w:rsidR="00DD10F2" w:rsidRPr="0093320B" w:rsidRDefault="00DD10F2" w:rsidP="00DD10F2">
      <w:pPr>
        <w:numPr>
          <w:ilvl w:val="0"/>
          <w:numId w:val="4"/>
        </w:numPr>
        <w:spacing w:after="0" w:line="240" w:lineRule="auto"/>
        <w:contextualSpacing/>
        <w:jc w:val="both"/>
        <w:rPr>
          <w:rFonts w:ascii="Times New Roman" w:hAnsi="Times New Roman"/>
          <w:sz w:val="24"/>
          <w:szCs w:val="24"/>
          <w:lang w:eastAsia="hu-HU"/>
        </w:rPr>
      </w:pPr>
      <w:r w:rsidRPr="0093320B">
        <w:rPr>
          <w:rFonts w:ascii="Times New Roman" w:hAnsi="Times New Roman"/>
          <w:sz w:val="24"/>
          <w:szCs w:val="24"/>
          <w:lang w:eastAsia="hu-HU"/>
        </w:rPr>
        <w:t xml:space="preserve">Az </w:t>
      </w:r>
      <w:proofErr w:type="gramStart"/>
      <w:r w:rsidRPr="0093320B">
        <w:rPr>
          <w:rFonts w:ascii="Times New Roman" w:hAnsi="Times New Roman"/>
          <w:sz w:val="24"/>
          <w:szCs w:val="24"/>
          <w:lang w:eastAsia="hu-HU"/>
        </w:rPr>
        <w:t>információs</w:t>
      </w:r>
      <w:proofErr w:type="gramEnd"/>
      <w:r w:rsidRPr="0093320B">
        <w:rPr>
          <w:rFonts w:ascii="Times New Roman" w:hAnsi="Times New Roman"/>
          <w:sz w:val="24"/>
          <w:szCs w:val="24"/>
          <w:lang w:eastAsia="hu-HU"/>
        </w:rPr>
        <w:t xml:space="preserve"> önrendelkezési jogról és az információszabadságról szóló 2011. évi CXII. törvény (</w:t>
      </w:r>
      <w:proofErr w:type="spellStart"/>
      <w:r w:rsidRPr="0093320B">
        <w:rPr>
          <w:rFonts w:ascii="Times New Roman" w:hAnsi="Times New Roman"/>
          <w:sz w:val="24"/>
          <w:szCs w:val="24"/>
          <w:lang w:eastAsia="hu-HU"/>
        </w:rPr>
        <w:t>Infotv</w:t>
      </w:r>
      <w:proofErr w:type="spellEnd"/>
      <w:r w:rsidRPr="0093320B">
        <w:rPr>
          <w:rFonts w:ascii="Times New Roman" w:hAnsi="Times New Roman"/>
          <w:sz w:val="24"/>
          <w:szCs w:val="24"/>
          <w:lang w:eastAsia="hu-HU"/>
        </w:rPr>
        <w:t>.)</w:t>
      </w:r>
    </w:p>
    <w:p w14:paraId="4B884D02" w14:textId="77777777" w:rsidR="00DD10F2" w:rsidRDefault="00DD10F2" w:rsidP="00DD10F2">
      <w:pPr>
        <w:numPr>
          <w:ilvl w:val="0"/>
          <w:numId w:val="4"/>
        </w:numPr>
        <w:spacing w:after="0" w:line="240" w:lineRule="auto"/>
        <w:contextualSpacing/>
        <w:jc w:val="both"/>
        <w:rPr>
          <w:rFonts w:ascii="Times New Roman" w:hAnsi="Times New Roman"/>
          <w:sz w:val="24"/>
          <w:szCs w:val="24"/>
          <w:lang w:eastAsia="hu-HU"/>
        </w:rPr>
      </w:pPr>
      <w:r w:rsidRPr="0093320B">
        <w:rPr>
          <w:rFonts w:ascii="Times New Roman" w:hAnsi="Times New Roman"/>
          <w:sz w:val="24"/>
          <w:szCs w:val="24"/>
          <w:lang w:eastAsia="hu-HU"/>
        </w:rPr>
        <w:t>Polgári Törvénykönyvről szóló 2013. évi V. törvény (Ptk.)</w:t>
      </w:r>
    </w:p>
    <w:p w14:paraId="4B884D03" w14:textId="77777777" w:rsidR="00DD10F2" w:rsidRPr="00B7647C" w:rsidRDefault="00DD10F2" w:rsidP="00DD10F2">
      <w:pPr>
        <w:pStyle w:val="Listaszerbekezds"/>
        <w:numPr>
          <w:ilvl w:val="0"/>
          <w:numId w:val="7"/>
        </w:numPr>
        <w:rPr>
          <w:rFonts w:ascii="Times New Roman" w:hAnsi="Times New Roman"/>
          <w:sz w:val="24"/>
          <w:szCs w:val="24"/>
        </w:rPr>
      </w:pPr>
      <w:r>
        <w:rPr>
          <w:rFonts w:ascii="Times New Roman" w:hAnsi="Times New Roman"/>
          <w:sz w:val="24"/>
          <w:szCs w:val="24"/>
        </w:rPr>
        <w:t>A</w:t>
      </w:r>
      <w:r w:rsidRPr="00B7647C">
        <w:rPr>
          <w:rFonts w:ascii="Times New Roman" w:hAnsi="Times New Roman"/>
          <w:sz w:val="24"/>
          <w:szCs w:val="24"/>
        </w:rPr>
        <w:t xml:space="preserve"> tűz elleni védekezésről, a műszaki mentésről és a tűzoltóságról szóló 1996. évi XXXI. tv. </w:t>
      </w:r>
    </w:p>
    <w:p w14:paraId="4B884D04" w14:textId="77777777" w:rsidR="00DD10F2" w:rsidRPr="004172AC" w:rsidRDefault="00DD10F2" w:rsidP="00DD10F2">
      <w:pPr>
        <w:pStyle w:val="Listaszerbekezds"/>
        <w:numPr>
          <w:ilvl w:val="0"/>
          <w:numId w:val="7"/>
        </w:numPr>
        <w:rPr>
          <w:rFonts w:ascii="Times New Roman" w:hAnsi="Times New Roman"/>
          <w:sz w:val="24"/>
          <w:szCs w:val="24"/>
        </w:rPr>
      </w:pPr>
      <w:r>
        <w:rPr>
          <w:rFonts w:ascii="Times New Roman" w:hAnsi="Times New Roman"/>
          <w:sz w:val="24"/>
          <w:szCs w:val="24"/>
        </w:rPr>
        <w:t>A</w:t>
      </w:r>
      <w:r w:rsidRPr="00B7647C">
        <w:rPr>
          <w:rFonts w:ascii="Times New Roman" w:hAnsi="Times New Roman"/>
          <w:sz w:val="24"/>
          <w:szCs w:val="24"/>
        </w:rPr>
        <w:t xml:space="preserve"> munkavédelemről szóló 1993. évi XCIII. tv. </w:t>
      </w:r>
    </w:p>
    <w:p w14:paraId="4B884D05" w14:textId="77777777" w:rsidR="00DD10F2" w:rsidRPr="00B7647C" w:rsidRDefault="00DD10F2" w:rsidP="00DD10F2">
      <w:pPr>
        <w:pStyle w:val="Listaszerbekezds"/>
        <w:numPr>
          <w:ilvl w:val="0"/>
          <w:numId w:val="9"/>
        </w:numPr>
        <w:rPr>
          <w:rFonts w:ascii="Times New Roman" w:hAnsi="Times New Roman"/>
          <w:sz w:val="24"/>
          <w:szCs w:val="24"/>
        </w:rPr>
      </w:pPr>
      <w:r>
        <w:rPr>
          <w:rFonts w:ascii="Times New Roman" w:hAnsi="Times New Roman"/>
          <w:sz w:val="24"/>
          <w:szCs w:val="24"/>
        </w:rPr>
        <w:t>A</w:t>
      </w:r>
      <w:r w:rsidRPr="00EA10D3">
        <w:rPr>
          <w:rFonts w:ascii="Times New Roman" w:hAnsi="Times New Roman"/>
          <w:sz w:val="24"/>
          <w:szCs w:val="24"/>
        </w:rPr>
        <w:t xml:space="preserve"> vasúti közlekedés biztonságával összefüggő munkakört betöltő munkavállalók szakmai képzésének és vizsgáztatásának, a vasúti vizsgaközpont és képzőszervezetek működésének, a képzési engedély kiadásának, továbbá a vasúti </w:t>
      </w:r>
      <w:r w:rsidRPr="00EA10D3">
        <w:rPr>
          <w:rFonts w:ascii="Times New Roman" w:hAnsi="Times New Roman"/>
          <w:sz w:val="24"/>
          <w:szCs w:val="24"/>
        </w:rPr>
        <w:lastRenderedPageBreak/>
        <w:t>járművezetői gyakorlat szabályairól</w:t>
      </w:r>
      <w:r>
        <w:rPr>
          <w:rFonts w:ascii="Times New Roman" w:hAnsi="Times New Roman"/>
          <w:sz w:val="24"/>
          <w:szCs w:val="24"/>
        </w:rPr>
        <w:t xml:space="preserve"> szóló 19/2011 NFM r</w:t>
      </w:r>
      <w:r w:rsidRPr="00B7647C">
        <w:rPr>
          <w:rFonts w:ascii="Times New Roman" w:hAnsi="Times New Roman"/>
          <w:sz w:val="24"/>
          <w:szCs w:val="24"/>
        </w:rPr>
        <w:t>endelet</w:t>
      </w:r>
    </w:p>
    <w:p w14:paraId="4B884D06" w14:textId="77777777" w:rsidR="00DD10F2" w:rsidRPr="00B7647C" w:rsidRDefault="00DD10F2" w:rsidP="00DD10F2">
      <w:pPr>
        <w:pStyle w:val="Listaszerbekezds"/>
        <w:numPr>
          <w:ilvl w:val="0"/>
          <w:numId w:val="7"/>
        </w:numPr>
        <w:rPr>
          <w:rFonts w:ascii="Times New Roman" w:hAnsi="Times New Roman"/>
          <w:sz w:val="24"/>
          <w:szCs w:val="24"/>
        </w:rPr>
      </w:pPr>
      <w:r>
        <w:rPr>
          <w:rFonts w:ascii="Times New Roman" w:hAnsi="Times New Roman"/>
          <w:sz w:val="24"/>
          <w:szCs w:val="24"/>
        </w:rPr>
        <w:t>A</w:t>
      </w:r>
      <w:r w:rsidRPr="00B7647C">
        <w:rPr>
          <w:rFonts w:ascii="Times New Roman" w:hAnsi="Times New Roman"/>
          <w:sz w:val="24"/>
          <w:szCs w:val="24"/>
        </w:rPr>
        <w:t xml:space="preserve"> felnőttképzésről</w:t>
      </w:r>
      <w:r>
        <w:rPr>
          <w:rFonts w:ascii="Times New Roman" w:hAnsi="Times New Roman"/>
          <w:sz w:val="24"/>
          <w:szCs w:val="24"/>
        </w:rPr>
        <w:t xml:space="preserve"> szóló</w:t>
      </w:r>
      <w:r w:rsidRPr="00B7647C">
        <w:rPr>
          <w:rFonts w:ascii="Times New Roman" w:hAnsi="Times New Roman"/>
          <w:sz w:val="24"/>
          <w:szCs w:val="24"/>
        </w:rPr>
        <w:t xml:space="preserve"> 2013. évi LXXVII. tv. </w:t>
      </w:r>
    </w:p>
    <w:p w14:paraId="4B884D07" w14:textId="77777777" w:rsidR="00DD10F2" w:rsidRPr="0093320B" w:rsidRDefault="00DD10F2" w:rsidP="00DD10F2">
      <w:pPr>
        <w:pStyle w:val="Listaszerbekezds"/>
        <w:numPr>
          <w:ilvl w:val="0"/>
          <w:numId w:val="7"/>
        </w:numPr>
        <w:rPr>
          <w:rFonts w:ascii="Times New Roman" w:hAnsi="Times New Roman"/>
          <w:sz w:val="24"/>
          <w:szCs w:val="24"/>
          <w:lang w:eastAsia="hu-HU"/>
        </w:rPr>
      </w:pPr>
      <w:r>
        <w:rPr>
          <w:rFonts w:ascii="Times New Roman" w:hAnsi="Times New Roman"/>
          <w:sz w:val="24"/>
          <w:szCs w:val="24"/>
        </w:rPr>
        <w:t>A</w:t>
      </w:r>
      <w:r w:rsidRPr="00B7647C">
        <w:rPr>
          <w:rFonts w:ascii="Times New Roman" w:hAnsi="Times New Roman"/>
          <w:sz w:val="24"/>
          <w:szCs w:val="24"/>
        </w:rPr>
        <w:t xml:space="preserve"> Magyar Könyvvizsgálói Kamaráról, a könyvvizsgálói tevékenységről, valamint a könyvvizsgálói közfelügyeletről szóló 2007. évi LXXV. törvény </w:t>
      </w:r>
    </w:p>
    <w:p w14:paraId="4B884D08" w14:textId="77777777" w:rsidR="00DD10F2" w:rsidRPr="0093320B" w:rsidRDefault="00DD10F2" w:rsidP="00DD10F2">
      <w:pPr>
        <w:jc w:val="both"/>
        <w:rPr>
          <w:rFonts w:ascii="Times New Roman" w:hAnsi="Times New Roman"/>
          <w:sz w:val="24"/>
          <w:szCs w:val="24"/>
        </w:rPr>
      </w:pPr>
    </w:p>
    <w:p w14:paraId="4B884D09" w14:textId="77777777" w:rsidR="00DD10F2" w:rsidRPr="0093320B" w:rsidRDefault="00DD10F2" w:rsidP="00DD10F2">
      <w:pPr>
        <w:jc w:val="right"/>
        <w:rPr>
          <w:rFonts w:ascii="Times New Roman" w:hAnsi="Times New Roman"/>
          <w:b/>
          <w:sz w:val="24"/>
          <w:szCs w:val="24"/>
        </w:rPr>
      </w:pPr>
      <w:r w:rsidRPr="0093320B">
        <w:rPr>
          <w:rFonts w:ascii="Times New Roman" w:hAnsi="Times New Roman"/>
          <w:b/>
          <w:sz w:val="24"/>
          <w:szCs w:val="24"/>
        </w:rPr>
        <w:t>MÁV Zrt.</w:t>
      </w:r>
    </w:p>
    <w:p w14:paraId="4B884D0A" w14:textId="77777777" w:rsidR="00DD10F2" w:rsidRPr="0093320B" w:rsidRDefault="00DD10F2" w:rsidP="00DD10F2">
      <w:pPr>
        <w:rPr>
          <w:rFonts w:ascii="Times New Roman" w:hAnsi="Times New Roman"/>
          <w:sz w:val="24"/>
          <w:szCs w:val="24"/>
        </w:rPr>
      </w:pPr>
    </w:p>
    <w:p w14:paraId="4B884D0B" w14:textId="77777777" w:rsidR="00DD10F2" w:rsidRPr="0093320B" w:rsidRDefault="00DD10F2" w:rsidP="00DD10F2">
      <w:pPr>
        <w:rPr>
          <w:rFonts w:ascii="Times New Roman" w:hAnsi="Times New Roman"/>
          <w:sz w:val="24"/>
          <w:szCs w:val="24"/>
        </w:rPr>
      </w:pPr>
    </w:p>
    <w:p w14:paraId="4B884D0C" w14:textId="77777777" w:rsidR="00F44122" w:rsidRDefault="00F44122"/>
    <w:sectPr w:rsidR="00F44122" w:rsidSect="002E7F44">
      <w:footerReference w:type="default" r:id="rId11"/>
      <w:headerReference w:type="first" r:id="rId12"/>
      <w:pgSz w:w="11906" w:h="16838"/>
      <w:pgMar w:top="709" w:right="1417" w:bottom="851" w:left="1417" w:header="708" w:footer="1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84D0F" w14:textId="77777777" w:rsidR="00C3676E" w:rsidRDefault="00B93071">
      <w:pPr>
        <w:spacing w:after="0" w:line="240" w:lineRule="auto"/>
      </w:pPr>
      <w:r>
        <w:separator/>
      </w:r>
    </w:p>
  </w:endnote>
  <w:endnote w:type="continuationSeparator" w:id="0">
    <w:p w14:paraId="4B884D10" w14:textId="77777777" w:rsidR="00C3676E" w:rsidRDefault="00B93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861713297"/>
      <w:docPartObj>
        <w:docPartGallery w:val="Page Numbers (Bottom of Page)"/>
        <w:docPartUnique/>
      </w:docPartObj>
    </w:sdtPr>
    <w:sdtEndPr/>
    <w:sdtContent>
      <w:p w14:paraId="4B884D11" w14:textId="25259CAD" w:rsidR="00305191" w:rsidRPr="002E7F44" w:rsidRDefault="00DD10F2" w:rsidP="00305191">
        <w:pPr>
          <w:pStyle w:val="llb"/>
          <w:jc w:val="center"/>
          <w:rPr>
            <w:rFonts w:ascii="Times New Roman" w:hAnsi="Times New Roman"/>
            <w:sz w:val="24"/>
            <w:szCs w:val="24"/>
          </w:rPr>
        </w:pPr>
        <w:r w:rsidRPr="002E7F44">
          <w:rPr>
            <w:rFonts w:ascii="Times New Roman" w:hAnsi="Times New Roman"/>
            <w:sz w:val="24"/>
            <w:szCs w:val="24"/>
          </w:rPr>
          <w:t xml:space="preserve">– </w:t>
        </w:r>
        <w:r w:rsidRPr="002E7F44">
          <w:rPr>
            <w:rFonts w:ascii="Times New Roman" w:hAnsi="Times New Roman"/>
            <w:sz w:val="24"/>
            <w:szCs w:val="24"/>
          </w:rPr>
          <w:fldChar w:fldCharType="begin"/>
        </w:r>
        <w:r w:rsidRPr="002E7F44">
          <w:rPr>
            <w:rFonts w:ascii="Times New Roman" w:hAnsi="Times New Roman"/>
            <w:sz w:val="24"/>
            <w:szCs w:val="24"/>
          </w:rPr>
          <w:instrText>PAGE   \* MERGEFORMAT</w:instrText>
        </w:r>
        <w:r w:rsidRPr="002E7F44">
          <w:rPr>
            <w:rFonts w:ascii="Times New Roman" w:hAnsi="Times New Roman"/>
            <w:sz w:val="24"/>
            <w:szCs w:val="24"/>
          </w:rPr>
          <w:fldChar w:fldCharType="separate"/>
        </w:r>
        <w:r w:rsidR="008C2A96">
          <w:rPr>
            <w:rFonts w:ascii="Times New Roman" w:hAnsi="Times New Roman"/>
            <w:noProof/>
            <w:sz w:val="24"/>
            <w:szCs w:val="24"/>
          </w:rPr>
          <w:t>6</w:t>
        </w:r>
        <w:r w:rsidRPr="002E7F44">
          <w:rPr>
            <w:rFonts w:ascii="Times New Roman" w:hAnsi="Times New Roman"/>
            <w:sz w:val="24"/>
            <w:szCs w:val="24"/>
          </w:rPr>
          <w:fldChar w:fldCharType="end"/>
        </w:r>
        <w:r w:rsidRPr="002E7F44">
          <w:rPr>
            <w:rFonts w:ascii="Times New Roman" w:hAnsi="Times New Roman"/>
            <w:sz w:val="24"/>
            <w:szCs w:val="24"/>
          </w:rPr>
          <w:t xml:space="preserve"> –</w:t>
        </w:r>
      </w:p>
    </w:sdtContent>
  </w:sdt>
  <w:p w14:paraId="4B884D12" w14:textId="77777777" w:rsidR="00305191" w:rsidRDefault="008C2A9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84D0D" w14:textId="77777777" w:rsidR="00C3676E" w:rsidRDefault="00B93071">
      <w:pPr>
        <w:spacing w:after="0" w:line="240" w:lineRule="auto"/>
      </w:pPr>
      <w:r>
        <w:separator/>
      </w:r>
    </w:p>
  </w:footnote>
  <w:footnote w:type="continuationSeparator" w:id="0">
    <w:p w14:paraId="4B884D0E" w14:textId="77777777" w:rsidR="00C3676E" w:rsidRDefault="00B93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4D13" w14:textId="77777777" w:rsidR="00A91C97" w:rsidRPr="002D33CE" w:rsidRDefault="00DD10F2" w:rsidP="00A91C97">
    <w:pPr>
      <w:pStyle w:val="lfej"/>
      <w:jc w:val="right"/>
    </w:pPr>
    <w:r w:rsidRPr="002D33CE">
      <w:t>7.4.</w:t>
    </w:r>
    <w:r>
      <w:t>9.</w:t>
    </w:r>
    <w:r w:rsidRPr="002D33CE">
      <w:t xml:space="preserve"> </w:t>
    </w:r>
    <w:r>
      <w:t xml:space="preserve">sz. </w:t>
    </w:r>
    <w:r w:rsidRPr="002D33CE">
      <w:t>melléklet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E1361"/>
    <w:multiLevelType w:val="hybridMultilevel"/>
    <w:tmpl w:val="3CE6B2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91B751E"/>
    <w:multiLevelType w:val="multilevel"/>
    <w:tmpl w:val="B446709A"/>
    <w:lvl w:ilvl="0">
      <w:start w:val="1"/>
      <w:numFmt w:val="lowerLetter"/>
      <w:lvlText w:val="%1)"/>
      <w:lvlJc w:val="left"/>
      <w:pPr>
        <w:tabs>
          <w:tab w:val="num" w:pos="720"/>
        </w:tabs>
        <w:ind w:left="720" w:hanging="360"/>
      </w:pPr>
      <w:rPr>
        <w:rFonts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186D23"/>
    <w:multiLevelType w:val="hybridMultilevel"/>
    <w:tmpl w:val="717E4B82"/>
    <w:lvl w:ilvl="0" w:tplc="88BE6A10">
      <w:start w:val="199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D8395C"/>
    <w:multiLevelType w:val="hybridMultilevel"/>
    <w:tmpl w:val="A18E55F2"/>
    <w:lvl w:ilvl="0" w:tplc="B204B538">
      <w:numFmt w:val="bullet"/>
      <w:lvlText w:val="-"/>
      <w:lvlJc w:val="left"/>
      <w:pPr>
        <w:ind w:left="1080" w:hanging="360"/>
      </w:pPr>
      <w:rPr>
        <w:rFonts w:ascii="Times New Roman" w:eastAsia="Times New Roman" w:hAnsi="Times New Roman" w:hint="default"/>
      </w:rPr>
    </w:lvl>
    <w:lvl w:ilvl="1" w:tplc="040E0017">
      <w:start w:val="1"/>
      <w:numFmt w:val="lowerLetter"/>
      <w:lvlText w:val="%2)"/>
      <w:lvlJc w:val="left"/>
      <w:pPr>
        <w:ind w:left="1800" w:hanging="360"/>
      </w:pPr>
      <w:rPr>
        <w:rFonts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37AA3D14"/>
    <w:multiLevelType w:val="hybridMultilevel"/>
    <w:tmpl w:val="B9CAEC1C"/>
    <w:lvl w:ilvl="0" w:tplc="B204B53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01075CA"/>
    <w:multiLevelType w:val="hybridMultilevel"/>
    <w:tmpl w:val="55C4A9E8"/>
    <w:lvl w:ilvl="0" w:tplc="88BE6A10">
      <w:start w:val="199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9910F17"/>
    <w:multiLevelType w:val="hybridMultilevel"/>
    <w:tmpl w:val="20CE0B2C"/>
    <w:lvl w:ilvl="0" w:tplc="B204B538">
      <w:numFmt w:val="bullet"/>
      <w:lvlText w:val="-"/>
      <w:lvlJc w:val="left"/>
      <w:pPr>
        <w:ind w:left="1080" w:hanging="360"/>
      </w:pPr>
      <w:rPr>
        <w:rFonts w:ascii="Times New Roman" w:eastAsia="Times New Roman" w:hAnsi="Times New Roman" w:hint="default"/>
      </w:rPr>
    </w:lvl>
    <w:lvl w:ilvl="1" w:tplc="040E0003">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7CBD3B5B"/>
    <w:multiLevelType w:val="hybridMultilevel"/>
    <w:tmpl w:val="0108DC7A"/>
    <w:lvl w:ilvl="0" w:tplc="88BE6A10">
      <w:start w:val="199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CD53F2F"/>
    <w:multiLevelType w:val="hybridMultilevel"/>
    <w:tmpl w:val="699638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8"/>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F2"/>
    <w:rsid w:val="008C2A96"/>
    <w:rsid w:val="00B93071"/>
    <w:rsid w:val="00BC703F"/>
    <w:rsid w:val="00C3676E"/>
    <w:rsid w:val="00DD10F2"/>
    <w:rsid w:val="00F441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84C45"/>
  <w15:chartTrackingRefBased/>
  <w15:docId w15:val="{EFACDDB9-36BE-4ECA-8A34-8F717BB2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D10F2"/>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D10F2"/>
    <w:pPr>
      <w:ind w:left="720"/>
      <w:contextualSpacing/>
    </w:pPr>
  </w:style>
  <w:style w:type="table" w:styleId="Rcsostblzat">
    <w:name w:val="Table Grid"/>
    <w:basedOn w:val="Normltblzat"/>
    <w:uiPriority w:val="39"/>
    <w:rsid w:val="00DD1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DD10F2"/>
    <w:pPr>
      <w:tabs>
        <w:tab w:val="center" w:pos="4536"/>
        <w:tab w:val="right" w:pos="9072"/>
      </w:tabs>
      <w:spacing w:after="0" w:line="240" w:lineRule="auto"/>
    </w:pPr>
  </w:style>
  <w:style w:type="character" w:customStyle="1" w:styleId="lfejChar">
    <w:name w:val="Élőfej Char"/>
    <w:basedOn w:val="Bekezdsalapbettpusa"/>
    <w:link w:val="lfej"/>
    <w:uiPriority w:val="99"/>
    <w:rsid w:val="00DD10F2"/>
    <w:rPr>
      <w:rFonts w:ascii="Calibri" w:eastAsia="Calibri" w:hAnsi="Calibri" w:cs="Times New Roman"/>
    </w:rPr>
  </w:style>
  <w:style w:type="paragraph" w:styleId="llb">
    <w:name w:val="footer"/>
    <w:basedOn w:val="Norml"/>
    <w:link w:val="llbChar"/>
    <w:uiPriority w:val="99"/>
    <w:unhideWhenUsed/>
    <w:rsid w:val="00DD10F2"/>
    <w:pPr>
      <w:tabs>
        <w:tab w:val="center" w:pos="4536"/>
        <w:tab w:val="right" w:pos="9072"/>
      </w:tabs>
      <w:spacing w:after="0" w:line="240" w:lineRule="auto"/>
    </w:pPr>
  </w:style>
  <w:style w:type="character" w:customStyle="1" w:styleId="llbChar">
    <w:name w:val="Élőláb Char"/>
    <w:basedOn w:val="Bekezdsalapbettpusa"/>
    <w:link w:val="llb"/>
    <w:uiPriority w:val="99"/>
    <w:rsid w:val="00DD10F2"/>
    <w:rPr>
      <w:rFonts w:ascii="Calibri" w:eastAsia="Calibri" w:hAnsi="Calibri" w:cs="Times New Roman"/>
    </w:rPr>
  </w:style>
  <w:style w:type="character" w:styleId="Hiperhivatkozs">
    <w:name w:val="Hyperlink"/>
    <w:basedOn w:val="Bekezdsalapbettpusa"/>
    <w:uiPriority w:val="99"/>
    <w:unhideWhenUsed/>
    <w:rsid w:val="00DD10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ugyfelszolgalat@naih.h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Hatalyos xmlns="c707ada3-505a-4a23-a013-c499e5790ab3">false</Hatalyos>
    <Szakterulet xmlns="c707ada3-505a-4a23-a013-c499e5790ab3">13</Szakterul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elléklet" ma:contentTypeID="0x010100183D5359AC8C2A4D86D1FD000B5655570026F1F38289CF0745A2751BA1939C1213" ma:contentTypeVersion="6" ma:contentTypeDescription="" ma:contentTypeScope="" ma:versionID="c81ca6a1556b728fd9f6298d7be00477">
  <xsd:schema xmlns:xsd="http://www.w3.org/2001/XMLSchema" xmlns:xs="http://www.w3.org/2001/XMLSchema" xmlns:p="http://schemas.microsoft.com/office/2006/metadata/properties" xmlns:ns2="c707ada3-505a-4a23-a013-c499e5790ab3" targetNamespace="http://schemas.microsoft.com/office/2006/metadata/properties" ma:root="true" ma:fieldsID="4feefd7bb48c4c2053a32308ed2f8fb9" ns2:_="">
    <xsd:import namespace="c707ada3-505a-4a23-a013-c499e5790ab3"/>
    <xsd:element name="properties">
      <xsd:complexType>
        <xsd:sequence>
          <xsd:element name="documentManagement">
            <xsd:complexType>
              <xsd:all>
                <xsd:element ref="ns2:Hatalyos" minOccurs="0"/>
                <xsd:element ref="ns2:Szakterul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7ada3-505a-4a23-a013-c499e5790ab3" elementFormDefault="qualified">
    <xsd:import namespace="http://schemas.microsoft.com/office/2006/documentManagement/types"/>
    <xsd:import namespace="http://schemas.microsoft.com/office/infopath/2007/PartnerControls"/>
    <xsd:element name="Hatalyos" ma:index="8" nillable="true" ma:displayName="Hatályos" ma:default="0" ma:indexed="true" ma:internalName="Hatalyos">
      <xsd:simpleType>
        <xsd:restriction base="dms:Boolean"/>
      </xsd:simpleType>
    </xsd:element>
    <xsd:element name="Szakterulet" ma:index="9" nillable="true" ma:displayName="Szakterület" ma:list="{f40e4c01-824e-4ef7-8737-5aab98e96354}" ma:internalName="Szakterulet" ma:showField="Title" ma:web="c707ada3-505a-4a23-a013-c499e5790ab3">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Megnevezé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460841-AB9F-4ED8-8C4F-237C47008907}">
  <ds:schemaRef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c707ada3-505a-4a23-a013-c499e5790ab3"/>
    <ds:schemaRef ds:uri="http://www.w3.org/XML/1998/namespace"/>
    <ds:schemaRef ds:uri="http://purl.org/dc/terms/"/>
  </ds:schemaRefs>
</ds:datastoreItem>
</file>

<file path=customXml/itemProps2.xml><?xml version="1.0" encoding="utf-8"?>
<ds:datastoreItem xmlns:ds="http://schemas.openxmlformats.org/officeDocument/2006/customXml" ds:itemID="{D9B37F67-7918-45CB-A778-862BB16A40EB}">
  <ds:schemaRefs>
    <ds:schemaRef ds:uri="http://schemas.microsoft.com/sharepoint/v3/contenttype/forms"/>
  </ds:schemaRefs>
</ds:datastoreItem>
</file>

<file path=customXml/itemProps3.xml><?xml version="1.0" encoding="utf-8"?>
<ds:datastoreItem xmlns:ds="http://schemas.openxmlformats.org/officeDocument/2006/customXml" ds:itemID="{3E75EFC7-3DE5-4768-B96C-278192122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7ada3-505a-4a23-a013-c499e5790a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1812</Words>
  <Characters>12505</Characters>
  <Application>Microsoft Office Word</Application>
  <DocSecurity>4</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Berta Éva</dc:creator>
  <cp:keywords/>
  <dc:description/>
  <cp:lastModifiedBy>Kárpáti László</cp:lastModifiedBy>
  <cp:revision>2</cp:revision>
  <dcterms:created xsi:type="dcterms:W3CDTF">2021-07-09T05:49:00Z</dcterms:created>
  <dcterms:modified xsi:type="dcterms:W3CDTF">2021-07-09T05:49:00Z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0x010100183D5359AC8C2A4D86D1FD000B5655570026F1F38289CF0745A2751BA1939C1213</vt:lpwstr>
  </property>
</Properties>
</file>